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6C9A6" w14:textId="77777777" w:rsidR="00B2415E" w:rsidRDefault="00403C87" w:rsidP="002A4F3E">
      <w:commentRangeStart w:id="0"/>
      <w:commentRangeStart w:id="1"/>
      <w:commentRangeEnd w:id="0"/>
      <w:r>
        <w:rPr>
          <w:rStyle w:val="Marquedecommentaire"/>
        </w:rPr>
        <w:commentReference w:id="0"/>
      </w:r>
      <w:commentRangeEnd w:id="1"/>
      <w:r>
        <w:rPr>
          <w:rStyle w:val="Marquedecommentaire"/>
        </w:rPr>
        <w:commentReference w:id="1"/>
      </w:r>
    </w:p>
    <w:p w14:paraId="3645B469" w14:textId="0563C807" w:rsidR="00B2415E" w:rsidRPr="00EB3E6F" w:rsidRDefault="00B2415E" w:rsidP="00EB3E6F">
      <w:pPr>
        <w:pStyle w:val="Titre"/>
      </w:pPr>
      <w:r w:rsidRPr="00103802">
        <w:tab/>
      </w:r>
      <w:r w:rsidR="0044368B">
        <w:t>Cahier des charges</w:t>
      </w:r>
      <w:r w:rsidRPr="00EB3E6F">
        <w:t xml:space="preserve"> (</w:t>
      </w:r>
      <w:r w:rsidR="0044368B">
        <w:t>cdc</w:t>
      </w:r>
      <w:r w:rsidRPr="00EB3E6F">
        <w:t>)</w:t>
      </w:r>
    </w:p>
    <w:p w14:paraId="126B37BB" w14:textId="77777777" w:rsidR="00B2415E" w:rsidRDefault="00B2415E" w:rsidP="002A4F3E"/>
    <w:p w14:paraId="19D09EDA" w14:textId="77777777" w:rsidR="00595728" w:rsidRDefault="00595728" w:rsidP="00595728">
      <w:pPr>
        <w:jc w:val="center"/>
        <w:rPr>
          <w:sz w:val="36"/>
          <w:szCs w:val="36"/>
        </w:rPr>
      </w:pPr>
      <w:r>
        <w:rPr>
          <w:sz w:val="36"/>
          <w:szCs w:val="36"/>
        </w:rPr>
        <w:t>Projet traceur de diagrammes de Bode</w:t>
      </w:r>
    </w:p>
    <w:p w14:paraId="71119E9C" w14:textId="02E34D07" w:rsidR="002A4F3E" w:rsidRDefault="00F24B7B" w:rsidP="00F24B7B">
      <w:pPr>
        <w:tabs>
          <w:tab w:val="center" w:pos="4536"/>
          <w:tab w:val="left" w:pos="5550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14:paraId="239A1A3D" w14:textId="43C40960" w:rsidR="00E80361" w:rsidRPr="00E80361" w:rsidRDefault="00E80361" w:rsidP="00E80361">
      <w:pPr>
        <w:spacing w:after="0"/>
        <w:rPr>
          <w:sz w:val="18"/>
          <w:szCs w:val="18"/>
        </w:rPr>
      </w:pPr>
    </w:p>
    <w:p w14:paraId="1F67F978" w14:textId="77777777" w:rsidR="00130432" w:rsidRDefault="00130432" w:rsidP="002A4F3E">
      <w:pPr>
        <w:rPr>
          <w:sz w:val="36"/>
          <w:szCs w:val="36"/>
        </w:rPr>
      </w:pPr>
    </w:p>
    <w:p w14:paraId="199B699E" w14:textId="359ADC25" w:rsidR="002A4F3E" w:rsidRDefault="002A4F3E" w:rsidP="002A4F3E">
      <w:pPr>
        <w:rPr>
          <w:sz w:val="36"/>
          <w:szCs w:val="36"/>
        </w:rPr>
      </w:pPr>
    </w:p>
    <w:p w14:paraId="6095C683" w14:textId="225C1728" w:rsidR="00EB102E" w:rsidRDefault="00EB102E" w:rsidP="002A4F3E">
      <w:pPr>
        <w:rPr>
          <w:sz w:val="36"/>
          <w:szCs w:val="36"/>
        </w:rPr>
      </w:pPr>
    </w:p>
    <w:p w14:paraId="41F124E9" w14:textId="5B21CE24" w:rsidR="00130432" w:rsidRDefault="00130432" w:rsidP="002A4F3E">
      <w:pPr>
        <w:rPr>
          <w:sz w:val="36"/>
          <w:szCs w:val="36"/>
        </w:rPr>
      </w:pPr>
    </w:p>
    <w:p w14:paraId="3AEE3091" w14:textId="77777777" w:rsidR="00130432" w:rsidRDefault="00130432" w:rsidP="002A4F3E">
      <w:pPr>
        <w:rPr>
          <w:sz w:val="36"/>
          <w:szCs w:val="36"/>
        </w:rPr>
      </w:pPr>
    </w:p>
    <w:p w14:paraId="022B46D9" w14:textId="77777777" w:rsidR="00B97E32" w:rsidRDefault="00B97E32" w:rsidP="002A4F3E">
      <w:pPr>
        <w:jc w:val="center"/>
        <w:rPr>
          <w:sz w:val="36"/>
          <w:szCs w:val="36"/>
          <w:u w:val="single"/>
        </w:rPr>
      </w:pPr>
    </w:p>
    <w:p w14:paraId="2F967EC2" w14:textId="4282FF2F" w:rsidR="00B2415E" w:rsidRDefault="00B2415E" w:rsidP="002A4F3E">
      <w:pPr>
        <w:jc w:val="center"/>
        <w:rPr>
          <w:sz w:val="36"/>
          <w:szCs w:val="36"/>
          <w:u w:val="single"/>
        </w:rPr>
      </w:pPr>
    </w:p>
    <w:p w14:paraId="368477CE" w14:textId="6161E686" w:rsidR="00EF0D48" w:rsidRDefault="00EF0D48" w:rsidP="0004184B">
      <w:pPr>
        <w:tabs>
          <w:tab w:val="left" w:pos="5368"/>
          <w:tab w:val="left" w:pos="8182"/>
        </w:tabs>
        <w:rPr>
          <w:sz w:val="36"/>
          <w:szCs w:val="36"/>
        </w:rPr>
      </w:pPr>
      <w:r>
        <w:rPr>
          <w:sz w:val="36"/>
          <w:szCs w:val="36"/>
        </w:rPr>
        <w:tab/>
      </w:r>
      <w:r w:rsidR="0004184B">
        <w:rPr>
          <w:sz w:val="36"/>
          <w:szCs w:val="36"/>
        </w:rPr>
        <w:tab/>
      </w:r>
    </w:p>
    <w:p w14:paraId="61D8E5CD" w14:textId="77777777" w:rsidR="00860136" w:rsidRPr="00860136" w:rsidRDefault="00860136" w:rsidP="00860136">
      <w:pPr>
        <w:rPr>
          <w:sz w:val="36"/>
          <w:szCs w:val="36"/>
        </w:rPr>
      </w:pPr>
    </w:p>
    <w:p w14:paraId="43A8F698" w14:textId="77777777" w:rsidR="00860136" w:rsidRPr="00860136" w:rsidRDefault="00860136" w:rsidP="00860136">
      <w:pPr>
        <w:rPr>
          <w:sz w:val="36"/>
          <w:szCs w:val="36"/>
        </w:rPr>
      </w:pPr>
    </w:p>
    <w:p w14:paraId="2889AFFC" w14:textId="45311F27" w:rsidR="00860136" w:rsidRPr="00860136" w:rsidRDefault="00860136" w:rsidP="00860136">
      <w:pPr>
        <w:tabs>
          <w:tab w:val="left" w:pos="2767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14:paraId="7969A377" w14:textId="086897DC" w:rsidR="002A4F3E" w:rsidRPr="00F446D9" w:rsidRDefault="002A4F3E" w:rsidP="00130432">
      <w:pPr>
        <w:pageBreakBefore/>
        <w:jc w:val="center"/>
        <w:rPr>
          <w:sz w:val="36"/>
          <w:szCs w:val="36"/>
          <w:u w:val="single"/>
        </w:rPr>
      </w:pPr>
      <w:r w:rsidRPr="00F446D9">
        <w:rPr>
          <w:sz w:val="36"/>
          <w:szCs w:val="36"/>
          <w:u w:val="single"/>
        </w:rPr>
        <w:lastRenderedPageBreak/>
        <w:t>SUIVI DES EVOLUTIONS</w:t>
      </w:r>
    </w:p>
    <w:p w14:paraId="64B0F37B" w14:textId="77777777" w:rsidR="002A4F3E" w:rsidRDefault="002A4F3E" w:rsidP="002A4F3E">
      <w:pPr>
        <w:rPr>
          <w:b/>
          <w:bCs/>
          <w:sz w:val="36"/>
          <w:szCs w:val="36"/>
          <w:u w:val="single"/>
        </w:rPr>
      </w:pPr>
    </w:p>
    <w:tbl>
      <w:tblPr>
        <w:tblStyle w:val="Grilledutableau"/>
        <w:tblW w:w="9201" w:type="dxa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2552"/>
        <w:gridCol w:w="3819"/>
      </w:tblGrid>
      <w:tr w:rsidR="002A4F3E" w14:paraId="1B44452E" w14:textId="77777777" w:rsidTr="00C25203">
        <w:trPr>
          <w:trHeight w:val="497"/>
          <w:jc w:val="center"/>
        </w:trPr>
        <w:tc>
          <w:tcPr>
            <w:tcW w:w="9201" w:type="dxa"/>
            <w:gridSpan w:val="4"/>
            <w:shd w:val="clear" w:color="auto" w:fill="D9D9D9" w:themeFill="background1" w:themeFillShade="D9"/>
            <w:vAlign w:val="center"/>
          </w:tcPr>
          <w:p w14:paraId="73799B35" w14:textId="77777777" w:rsidR="002A4F3E" w:rsidRPr="00EB102E" w:rsidRDefault="002A4F3E" w:rsidP="00EB102E">
            <w:pPr>
              <w:rPr>
                <w:b/>
                <w:bCs/>
                <w:sz w:val="28"/>
                <w:szCs w:val="28"/>
              </w:rPr>
            </w:pPr>
            <w:r w:rsidRPr="00EB102E">
              <w:rPr>
                <w:b/>
                <w:bCs/>
                <w:sz w:val="28"/>
                <w:szCs w:val="28"/>
              </w:rPr>
              <w:t>ENREGISTREMENT DES MODIFICATIONS</w:t>
            </w:r>
          </w:p>
        </w:tc>
      </w:tr>
      <w:tr w:rsidR="002A4F3E" w14:paraId="1DD3B32B" w14:textId="77777777" w:rsidTr="00007198">
        <w:trPr>
          <w:trHeight w:val="452"/>
          <w:jc w:val="center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51EB22E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Version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5A65898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Date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79A17670" w14:textId="49D5F803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proofErr w:type="spellStart"/>
            <w:r w:rsidRPr="00712F1E">
              <w:rPr>
                <w:sz w:val="20"/>
                <w:szCs w:val="20"/>
              </w:rPr>
              <w:t>Auteur</w:t>
            </w:r>
            <w:r w:rsidR="00F446D9" w:rsidRPr="00712F1E">
              <w:rPr>
                <w:sz w:val="20"/>
                <w:szCs w:val="20"/>
              </w:rPr>
              <w:t>.e</w:t>
            </w:r>
            <w:proofErr w:type="spellEnd"/>
          </w:p>
        </w:tc>
        <w:tc>
          <w:tcPr>
            <w:tcW w:w="3819" w:type="dxa"/>
            <w:shd w:val="clear" w:color="auto" w:fill="E7E6E6" w:themeFill="background2"/>
            <w:vAlign w:val="center"/>
          </w:tcPr>
          <w:p w14:paraId="4249A1DF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Modification</w:t>
            </w:r>
          </w:p>
        </w:tc>
      </w:tr>
      <w:tr w:rsidR="00066D8B" w14:paraId="2AA34A2A" w14:textId="77777777" w:rsidTr="00007198">
        <w:trPr>
          <w:trHeight w:val="430"/>
          <w:jc w:val="center"/>
        </w:trPr>
        <w:tc>
          <w:tcPr>
            <w:tcW w:w="1271" w:type="dxa"/>
            <w:vAlign w:val="center"/>
          </w:tcPr>
          <w:p w14:paraId="5D8D3337" w14:textId="4368C379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t>V1.0 RA</w:t>
            </w:r>
          </w:p>
        </w:tc>
        <w:tc>
          <w:tcPr>
            <w:tcW w:w="1559" w:type="dxa"/>
            <w:vAlign w:val="center"/>
          </w:tcPr>
          <w:p w14:paraId="0CF2A079" w14:textId="4E432C2C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18/10/2024</w:t>
            </w:r>
          </w:p>
        </w:tc>
        <w:tc>
          <w:tcPr>
            <w:tcW w:w="2552" w:type="dxa"/>
            <w:vAlign w:val="center"/>
          </w:tcPr>
          <w:p w14:paraId="5302ED1D" w14:textId="339219EF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JANIN </w:t>
            </w:r>
            <w:proofErr w:type="spellStart"/>
            <w:r>
              <w:rPr>
                <w:sz w:val="20"/>
                <w:szCs w:val="20"/>
              </w:rPr>
              <w:t>Cecile</w:t>
            </w:r>
            <w:proofErr w:type="spellEnd"/>
          </w:p>
        </w:tc>
        <w:tc>
          <w:tcPr>
            <w:tcW w:w="3819" w:type="dxa"/>
            <w:vAlign w:val="center"/>
          </w:tcPr>
          <w:p w14:paraId="324F635A" w14:textId="376897DB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Création</w:t>
            </w:r>
          </w:p>
        </w:tc>
      </w:tr>
      <w:tr w:rsidR="00007198" w14:paraId="102F07EC" w14:textId="77777777" w:rsidTr="00007198">
        <w:trPr>
          <w:trHeight w:val="430"/>
          <w:jc w:val="center"/>
        </w:trPr>
        <w:tc>
          <w:tcPr>
            <w:tcW w:w="1271" w:type="dxa"/>
            <w:vAlign w:val="center"/>
          </w:tcPr>
          <w:p w14:paraId="4439CD95" w14:textId="73859214" w:rsidR="00007198" w:rsidRDefault="00007198" w:rsidP="00007198">
            <w:pPr>
              <w:jc w:val="center"/>
            </w:pPr>
            <w:r>
              <w:t>V1.0 RB</w:t>
            </w:r>
          </w:p>
        </w:tc>
        <w:tc>
          <w:tcPr>
            <w:tcW w:w="1559" w:type="dxa"/>
            <w:vAlign w:val="center"/>
          </w:tcPr>
          <w:p w14:paraId="7890AA90" w14:textId="5C3F5465" w:rsidR="00007198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04/02/2024</w:t>
            </w:r>
          </w:p>
        </w:tc>
        <w:tc>
          <w:tcPr>
            <w:tcW w:w="2552" w:type="dxa"/>
            <w:vAlign w:val="center"/>
          </w:tcPr>
          <w:p w14:paraId="60EC438E" w14:textId="60DD3F28" w:rsidR="00007198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JANIN </w:t>
            </w:r>
            <w:proofErr w:type="spellStart"/>
            <w:r>
              <w:rPr>
                <w:sz w:val="20"/>
                <w:szCs w:val="20"/>
              </w:rPr>
              <w:t>Cecile</w:t>
            </w:r>
            <w:proofErr w:type="spellEnd"/>
          </w:p>
        </w:tc>
        <w:tc>
          <w:tcPr>
            <w:tcW w:w="3819" w:type="dxa"/>
            <w:vAlign w:val="center"/>
          </w:tcPr>
          <w:p w14:paraId="62E8987E" w14:textId="039B77B0" w:rsidR="00007198" w:rsidRPr="00712F1E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Suppression des commentaires, complétion </w:t>
            </w:r>
            <w:r w:rsidR="00263829">
              <w:rPr>
                <w:sz w:val="20"/>
                <w:szCs w:val="20"/>
              </w:rPr>
              <w:t>chapitre «</w:t>
            </w:r>
            <w:r>
              <w:rPr>
                <w:sz w:val="20"/>
                <w:szCs w:val="20"/>
              </w:rPr>
              <w:t> objectifs du projet »</w:t>
            </w:r>
            <w:r w:rsidR="00263829">
              <w:rPr>
                <w:sz w:val="20"/>
                <w:szCs w:val="20"/>
              </w:rPr>
              <w:t>, ajout diagramme FAST</w:t>
            </w:r>
          </w:p>
        </w:tc>
      </w:tr>
    </w:tbl>
    <w:p w14:paraId="01422E72" w14:textId="7908D21F" w:rsidR="008C6F77" w:rsidRDefault="008C6F77" w:rsidP="008C6F77">
      <w:pPr>
        <w:rPr>
          <w:b/>
          <w:bCs/>
          <w:sz w:val="36"/>
          <w:szCs w:val="36"/>
          <w:u w:val="single"/>
        </w:rPr>
      </w:pPr>
    </w:p>
    <w:p w14:paraId="48428D6B" w14:textId="77777777" w:rsidR="00B97E32" w:rsidRDefault="00B97E32" w:rsidP="008C6F77">
      <w:pPr>
        <w:rPr>
          <w:b/>
          <w:bCs/>
          <w:sz w:val="36"/>
          <w:szCs w:val="36"/>
          <w:u w:val="single"/>
        </w:rPr>
      </w:pPr>
    </w:p>
    <w:tbl>
      <w:tblPr>
        <w:tblStyle w:val="Grilledutableau"/>
        <w:tblW w:w="9085" w:type="dxa"/>
        <w:jc w:val="center"/>
        <w:tblLook w:val="04A0" w:firstRow="1" w:lastRow="0" w:firstColumn="1" w:lastColumn="0" w:noHBand="0" w:noVBand="1"/>
      </w:tblPr>
      <w:tblGrid>
        <w:gridCol w:w="2134"/>
        <w:gridCol w:w="1998"/>
        <w:gridCol w:w="1911"/>
        <w:gridCol w:w="1518"/>
        <w:gridCol w:w="1524"/>
      </w:tblGrid>
      <w:tr w:rsidR="00B97E32" w14:paraId="0A523161" w14:textId="4B3E24B7" w:rsidTr="00C25203">
        <w:trPr>
          <w:trHeight w:val="620"/>
          <w:jc w:val="center"/>
        </w:trPr>
        <w:tc>
          <w:tcPr>
            <w:tcW w:w="9085" w:type="dxa"/>
            <w:gridSpan w:val="5"/>
            <w:shd w:val="clear" w:color="auto" w:fill="D9D9D9" w:themeFill="background1" w:themeFillShade="D9"/>
            <w:vAlign w:val="center"/>
          </w:tcPr>
          <w:p w14:paraId="2A134CFC" w14:textId="426967DD" w:rsidR="00B97E32" w:rsidRPr="00EB102E" w:rsidRDefault="00B97E32" w:rsidP="00EB102E">
            <w:pPr>
              <w:rPr>
                <w:b/>
                <w:bCs/>
                <w:sz w:val="28"/>
                <w:szCs w:val="28"/>
              </w:rPr>
            </w:pPr>
            <w:r w:rsidRPr="00EB102E">
              <w:rPr>
                <w:b/>
                <w:bCs/>
                <w:sz w:val="28"/>
                <w:szCs w:val="28"/>
              </w:rPr>
              <w:t>APPROBATION</w:t>
            </w:r>
          </w:p>
        </w:tc>
      </w:tr>
      <w:tr w:rsidR="00B97E32" w14:paraId="45D71234" w14:textId="417D247B" w:rsidTr="00C25203">
        <w:trPr>
          <w:trHeight w:val="564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0E3CFBEE" w14:textId="3C380D2D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E7E6E6" w:themeFill="background2"/>
            <w:vAlign w:val="center"/>
          </w:tcPr>
          <w:p w14:paraId="54999AF3" w14:textId="73E95F82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Nom</w:t>
            </w:r>
          </w:p>
        </w:tc>
        <w:tc>
          <w:tcPr>
            <w:tcW w:w="1911" w:type="dxa"/>
            <w:shd w:val="clear" w:color="auto" w:fill="E7E6E6" w:themeFill="background2"/>
            <w:vAlign w:val="center"/>
          </w:tcPr>
          <w:p w14:paraId="23DA2CAD" w14:textId="5AB9D915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Rôle</w:t>
            </w:r>
          </w:p>
        </w:tc>
        <w:tc>
          <w:tcPr>
            <w:tcW w:w="1518" w:type="dxa"/>
            <w:shd w:val="clear" w:color="auto" w:fill="E7E6E6" w:themeFill="background2"/>
            <w:vAlign w:val="center"/>
          </w:tcPr>
          <w:p w14:paraId="03F0BEDF" w14:textId="3D40ED3F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Date</w:t>
            </w:r>
          </w:p>
        </w:tc>
        <w:tc>
          <w:tcPr>
            <w:tcW w:w="1521" w:type="dxa"/>
            <w:shd w:val="clear" w:color="auto" w:fill="E7E6E6" w:themeFill="background2"/>
            <w:vAlign w:val="center"/>
          </w:tcPr>
          <w:p w14:paraId="78ED60B7" w14:textId="5D73996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Signature</w:t>
            </w:r>
          </w:p>
        </w:tc>
      </w:tr>
      <w:tr w:rsidR="00B97E32" w14:paraId="0CD2C38F" w14:textId="45A44B1C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66E240A3" w14:textId="363649B8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Créé ou modifié par</w:t>
            </w:r>
          </w:p>
        </w:tc>
        <w:tc>
          <w:tcPr>
            <w:tcW w:w="1998" w:type="dxa"/>
            <w:vAlign w:val="center"/>
          </w:tcPr>
          <w:p w14:paraId="10D68EB3" w14:textId="2DE78B2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122D2892" w14:textId="3645C6C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697A1DB6" w14:textId="410D4CBD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4AE24A1D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61CB13C1" w14:textId="66420550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0CA502C5" w14:textId="0B3852A2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Vérifié par</w:t>
            </w:r>
          </w:p>
        </w:tc>
        <w:tc>
          <w:tcPr>
            <w:tcW w:w="1998" w:type="dxa"/>
            <w:vAlign w:val="center"/>
          </w:tcPr>
          <w:p w14:paraId="3167ED6C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7B0C285D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1C7579B7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0DD2B28B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084D12F0" w14:textId="67184839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31544924" w14:textId="5BEFD73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Approuvé par</w:t>
            </w:r>
          </w:p>
        </w:tc>
        <w:tc>
          <w:tcPr>
            <w:tcW w:w="1998" w:type="dxa"/>
            <w:vAlign w:val="center"/>
          </w:tcPr>
          <w:p w14:paraId="0986C259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11DA82C3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06D72FAF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2997A8B9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2F6B5AD4" w14:textId="3A3077E8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332E6977" w14:textId="25DB1429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Approuvé par le client si nécessaire</w:t>
            </w:r>
          </w:p>
        </w:tc>
        <w:tc>
          <w:tcPr>
            <w:tcW w:w="1998" w:type="dxa"/>
            <w:vAlign w:val="center"/>
          </w:tcPr>
          <w:p w14:paraId="1690C071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4A336A18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3179F9A7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7074C9AF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9DC9B4" w14:textId="554FB28A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6D814227" w14:textId="12D3D333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6359F6E9" w14:textId="28EE7C08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5ED3DC06" w14:textId="77777777" w:rsidR="00F9008D" w:rsidRDefault="00F9008D" w:rsidP="00130432">
      <w:pPr>
        <w:pStyle w:val="Standard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</w:p>
    <w:p w14:paraId="7F71AE26" w14:textId="5858B991" w:rsidR="002A4F3E" w:rsidRPr="00F66294" w:rsidRDefault="002A4F3E" w:rsidP="00130432">
      <w:pPr>
        <w:pStyle w:val="Standard"/>
        <w:pageBreakBefore/>
        <w:jc w:val="center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  <w:r w:rsidRPr="00F66294">
        <w:rPr>
          <w:rFonts w:asciiTheme="majorHAnsi" w:hAnsiTheme="majorHAnsi" w:cstheme="majorHAnsi"/>
          <w:b/>
          <w:bCs/>
          <w:sz w:val="36"/>
          <w:szCs w:val="36"/>
          <w:u w:val="single"/>
        </w:rPr>
        <w:lastRenderedPageBreak/>
        <w:t>LISTE DES ADU / ACU DU DOCUMENT</w:t>
      </w:r>
    </w:p>
    <w:p w14:paraId="4732DEF1" w14:textId="77777777" w:rsidR="002A4F3E" w:rsidRDefault="002A4F3E" w:rsidP="002A4F3E">
      <w:pPr>
        <w:pStyle w:val="Standard"/>
        <w:rPr>
          <w:rFonts w:ascii="Arial" w:hAnsi="Arial"/>
        </w:rPr>
      </w:pPr>
    </w:p>
    <w:p w14:paraId="059F9633" w14:textId="77777777" w:rsidR="002A4F3E" w:rsidRDefault="002A4F3E" w:rsidP="002A4F3E">
      <w:pPr>
        <w:pStyle w:val="Standard"/>
        <w:rPr>
          <w:rFonts w:ascii="Arial" w:hAnsi="Arial"/>
        </w:rPr>
      </w:pPr>
    </w:p>
    <w:p w14:paraId="5651E36A" w14:textId="77777777" w:rsidR="002A4F3E" w:rsidRDefault="002A4F3E" w:rsidP="002A4F3E">
      <w:pPr>
        <w:pStyle w:val="Standard"/>
        <w:rPr>
          <w:rFonts w:ascii="Arial" w:hAnsi="Arial"/>
        </w:rPr>
      </w:pPr>
    </w:p>
    <w:tbl>
      <w:tblPr>
        <w:tblW w:w="99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1822"/>
        <w:gridCol w:w="1827"/>
        <w:gridCol w:w="3934"/>
        <w:gridCol w:w="1409"/>
      </w:tblGrid>
      <w:tr w:rsidR="002A4F3E" w14:paraId="21B919FF" w14:textId="77777777" w:rsidTr="00962B1D">
        <w:trPr>
          <w:trHeight w:val="904"/>
          <w:tblHeader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E3EE3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§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5B16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Numéro de l’exigence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645EB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Intitulé de l’ADU / ACU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0392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Description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6982F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N° de l’action ou du FT</w:t>
            </w:r>
          </w:p>
        </w:tc>
      </w:tr>
      <w:tr w:rsidR="002A4F3E" w14:paraId="60EBB1C2" w14:textId="77777777" w:rsidTr="00A06213">
        <w:trPr>
          <w:trHeight w:val="511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6FF30" w14:textId="59E6AADA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8AD14" w14:textId="6D6F1788" w:rsidR="002A4F3E" w:rsidRPr="00A06213" w:rsidRDefault="002A4F3E" w:rsidP="000A01D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4AD89" w14:textId="01C13DDE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22F5F" w14:textId="44260601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017BF" w14:textId="2D3ACF0E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</w:tr>
      <w:tr w:rsidR="002A4F3E" w14:paraId="10229ADD" w14:textId="77777777" w:rsidTr="00A06213">
        <w:trPr>
          <w:trHeight w:val="511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F423B" w14:textId="4D17DA34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CBAB5" w14:textId="320035AC" w:rsidR="002A4F3E" w:rsidRPr="00A06213" w:rsidRDefault="002A4F3E" w:rsidP="000A01D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39376" w14:textId="3EADF0EB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CEA50" w14:textId="75E71F70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5CDBD" w14:textId="01355413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</w:tr>
    </w:tbl>
    <w:p w14:paraId="1A9BC38A" w14:textId="187215A7" w:rsidR="002A4F3E" w:rsidRDefault="002A4F3E" w:rsidP="002A4F3E">
      <w:pPr>
        <w:rPr>
          <w:sz w:val="36"/>
          <w:szCs w:val="36"/>
        </w:rPr>
      </w:pPr>
    </w:p>
    <w:p w14:paraId="6BB564F5" w14:textId="5A7A5868" w:rsidR="002C5988" w:rsidRDefault="002C5988" w:rsidP="002A4F3E">
      <w:pPr>
        <w:rPr>
          <w:sz w:val="36"/>
          <w:szCs w:val="36"/>
        </w:rPr>
      </w:pPr>
    </w:p>
    <w:p w14:paraId="229E696C" w14:textId="323F0D55" w:rsidR="002C5988" w:rsidRDefault="002C5988" w:rsidP="002A4F3E">
      <w:pPr>
        <w:rPr>
          <w:sz w:val="36"/>
          <w:szCs w:val="36"/>
        </w:rPr>
      </w:pPr>
    </w:p>
    <w:p w14:paraId="37EF3917" w14:textId="6F6DFE92" w:rsidR="002C5988" w:rsidRDefault="002C5988" w:rsidP="002A4F3E">
      <w:pPr>
        <w:rPr>
          <w:sz w:val="36"/>
          <w:szCs w:val="36"/>
        </w:rPr>
      </w:pPr>
    </w:p>
    <w:p w14:paraId="69CC115C" w14:textId="54C2ED08" w:rsidR="002C5988" w:rsidRDefault="002C5988" w:rsidP="002A4F3E">
      <w:pPr>
        <w:rPr>
          <w:sz w:val="36"/>
          <w:szCs w:val="36"/>
        </w:rPr>
      </w:pPr>
    </w:p>
    <w:p w14:paraId="550C3A59" w14:textId="51275E7E" w:rsidR="002C5988" w:rsidRDefault="002C5988" w:rsidP="002A4F3E">
      <w:pPr>
        <w:rPr>
          <w:sz w:val="36"/>
          <w:szCs w:val="36"/>
        </w:rPr>
      </w:pPr>
    </w:p>
    <w:p w14:paraId="6E60F2C5" w14:textId="184E5818" w:rsidR="002C5988" w:rsidRDefault="002C5988" w:rsidP="002A4F3E">
      <w:pPr>
        <w:rPr>
          <w:sz w:val="36"/>
          <w:szCs w:val="36"/>
        </w:rPr>
      </w:pPr>
    </w:p>
    <w:p w14:paraId="1096532F" w14:textId="7201E9F8" w:rsidR="002C5988" w:rsidRDefault="002C5988" w:rsidP="002A4F3E">
      <w:pPr>
        <w:rPr>
          <w:sz w:val="36"/>
          <w:szCs w:val="36"/>
        </w:rPr>
      </w:pPr>
    </w:p>
    <w:p w14:paraId="4E79BC44" w14:textId="2F384935" w:rsidR="002C5988" w:rsidRDefault="002C5988" w:rsidP="002A4F3E">
      <w:pPr>
        <w:rPr>
          <w:sz w:val="36"/>
          <w:szCs w:val="36"/>
        </w:rPr>
      </w:pPr>
    </w:p>
    <w:p w14:paraId="1D5D3B31" w14:textId="1CB47E7A" w:rsidR="002C5988" w:rsidRDefault="002C5988" w:rsidP="002A4F3E">
      <w:pPr>
        <w:rPr>
          <w:sz w:val="36"/>
          <w:szCs w:val="36"/>
        </w:rPr>
      </w:pPr>
    </w:p>
    <w:p w14:paraId="5364C039" w14:textId="5B2F237F" w:rsidR="002C5988" w:rsidRDefault="002C5988" w:rsidP="002A4F3E">
      <w:pPr>
        <w:rPr>
          <w:sz w:val="36"/>
          <w:szCs w:val="36"/>
        </w:rPr>
      </w:pPr>
    </w:p>
    <w:p w14:paraId="3A71A258" w14:textId="77777777" w:rsidR="002C5988" w:rsidRDefault="002C5988" w:rsidP="002A4F3E">
      <w:pPr>
        <w:rPr>
          <w:sz w:val="36"/>
          <w:szCs w:val="36"/>
        </w:rPr>
      </w:pPr>
    </w:p>
    <w:p w14:paraId="18246A82" w14:textId="33F36667" w:rsidR="00364A44" w:rsidRDefault="00A24A69" w:rsidP="00364A44">
      <w:pPr>
        <w:pStyle w:val="Standard"/>
        <w:pageBreakBefore/>
        <w:jc w:val="center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  <w:r>
        <w:rPr>
          <w:rFonts w:asciiTheme="majorHAnsi" w:hAnsiTheme="majorHAnsi" w:cstheme="majorHAnsi"/>
          <w:b/>
          <w:bCs/>
          <w:sz w:val="36"/>
          <w:szCs w:val="36"/>
          <w:u w:val="single"/>
        </w:rPr>
        <w:lastRenderedPageBreak/>
        <w:t>OBJET DU DOCUMENT</w:t>
      </w:r>
    </w:p>
    <w:p w14:paraId="161E387B" w14:textId="77777777" w:rsidR="008030FE" w:rsidRDefault="008030FE" w:rsidP="008030FE"/>
    <w:p w14:paraId="52E53DAE" w14:textId="54E7117A" w:rsidR="00565B66" w:rsidRPr="003D06C6" w:rsidRDefault="00565B66" w:rsidP="00565B66">
      <w:pPr>
        <w:pStyle w:val="Textbody"/>
        <w:jc w:val="both"/>
        <w:rPr>
          <w:rFonts w:asciiTheme="minorHAnsi" w:hAnsiTheme="minorHAnsi" w:cstheme="minorHAnsi"/>
          <w:sz w:val="21"/>
          <w:szCs w:val="21"/>
        </w:rPr>
      </w:pPr>
      <w:r w:rsidRPr="003D06C6">
        <w:rPr>
          <w:rFonts w:asciiTheme="minorHAnsi" w:hAnsiTheme="minorHAnsi" w:cstheme="minorHAnsi"/>
          <w:sz w:val="21"/>
          <w:szCs w:val="21"/>
        </w:rPr>
        <w:t>La présente spécification définit</w:t>
      </w:r>
      <w:r w:rsidR="006D062D">
        <w:rPr>
          <w:rFonts w:asciiTheme="minorHAnsi" w:hAnsiTheme="minorHAnsi" w:cstheme="minorHAnsi"/>
          <w:sz w:val="21"/>
          <w:szCs w:val="21"/>
        </w:rPr>
        <w:t xml:space="preserve"> le contexte ainsi que</w:t>
      </w:r>
      <w:r w:rsidRPr="003D06C6">
        <w:rPr>
          <w:rFonts w:asciiTheme="minorHAnsi" w:hAnsiTheme="minorHAnsi" w:cstheme="minorHAnsi"/>
          <w:sz w:val="21"/>
          <w:szCs w:val="21"/>
        </w:rPr>
        <w:t xml:space="preserve"> les exigences concernant les caractéristiques fonctionnelles et techniques pour </w:t>
      </w:r>
      <w:r w:rsidR="000B4217" w:rsidRPr="003D06C6">
        <w:rPr>
          <w:rFonts w:asciiTheme="minorHAnsi" w:hAnsiTheme="minorHAnsi" w:cstheme="minorHAnsi"/>
          <w:sz w:val="21"/>
          <w:szCs w:val="21"/>
        </w:rPr>
        <w:t xml:space="preserve">l’équipement </w:t>
      </w:r>
      <w:r w:rsidRPr="003D06C6">
        <w:rPr>
          <w:rFonts w:asciiTheme="minorHAnsi" w:hAnsiTheme="minorHAnsi" w:cstheme="minorHAnsi"/>
          <w:sz w:val="21"/>
          <w:szCs w:val="21"/>
        </w:rPr>
        <w:t>développé dans le cadre du projet « </w:t>
      </w:r>
      <w:r w:rsidR="000B4217" w:rsidRPr="003D06C6">
        <w:rPr>
          <w:rFonts w:asciiTheme="minorHAnsi" w:hAnsiTheme="minorHAnsi" w:cstheme="minorHAnsi"/>
          <w:sz w:val="21"/>
          <w:szCs w:val="21"/>
        </w:rPr>
        <w:t>traceur de diagrammes de</w:t>
      </w:r>
      <w:r w:rsidR="00440555" w:rsidRPr="003D06C6">
        <w:rPr>
          <w:rFonts w:asciiTheme="minorHAnsi" w:hAnsiTheme="minorHAnsi" w:cstheme="minorHAnsi"/>
          <w:sz w:val="21"/>
          <w:szCs w:val="21"/>
        </w:rPr>
        <w:t xml:space="preserve"> </w:t>
      </w:r>
      <w:r w:rsidR="000B4217" w:rsidRPr="003D06C6">
        <w:rPr>
          <w:rFonts w:asciiTheme="minorHAnsi" w:hAnsiTheme="minorHAnsi" w:cstheme="minorHAnsi"/>
          <w:sz w:val="21"/>
          <w:szCs w:val="21"/>
        </w:rPr>
        <w:t>Bode</w:t>
      </w:r>
      <w:r w:rsidRPr="003D06C6">
        <w:rPr>
          <w:rFonts w:asciiTheme="minorHAnsi" w:hAnsiTheme="minorHAnsi" w:cstheme="minorHAnsi"/>
          <w:sz w:val="21"/>
          <w:szCs w:val="21"/>
        </w:rPr>
        <w:t> »</w:t>
      </w:r>
      <w:r w:rsidR="00440555" w:rsidRPr="003D06C6">
        <w:rPr>
          <w:rFonts w:asciiTheme="minorHAnsi" w:hAnsiTheme="minorHAnsi" w:cstheme="minorHAnsi"/>
          <w:sz w:val="21"/>
          <w:szCs w:val="21"/>
        </w:rPr>
        <w:t xml:space="preserve">, </w:t>
      </w:r>
      <w:r w:rsidR="00825476" w:rsidRPr="003D06C6">
        <w:rPr>
          <w:rFonts w:asciiTheme="minorHAnsi" w:hAnsiTheme="minorHAnsi" w:cstheme="minorHAnsi"/>
          <w:sz w:val="21"/>
          <w:szCs w:val="21"/>
        </w:rPr>
        <w:t xml:space="preserve">ID </w:t>
      </w:r>
      <w:r w:rsidR="00440555" w:rsidRPr="003D06C6">
        <w:rPr>
          <w:rFonts w:asciiTheme="minorHAnsi" w:hAnsiTheme="minorHAnsi" w:cstheme="minorHAnsi"/>
          <w:sz w:val="21"/>
          <w:szCs w:val="21"/>
        </w:rPr>
        <w:t>123</w:t>
      </w:r>
      <w:r w:rsidRPr="003D06C6">
        <w:rPr>
          <w:rFonts w:asciiTheme="minorHAnsi" w:hAnsiTheme="minorHAnsi" w:cstheme="minorHAnsi"/>
          <w:sz w:val="21"/>
          <w:szCs w:val="21"/>
        </w:rPr>
        <w:t>.</w:t>
      </w:r>
    </w:p>
    <w:p w14:paraId="587B6DCC" w14:textId="77777777" w:rsidR="000B4217" w:rsidRPr="003D06C6" w:rsidRDefault="000B4217" w:rsidP="00E971D7">
      <w:pPr>
        <w:rPr>
          <w:rFonts w:ascii="Calibri" w:hAnsi="Calibri" w:cs="Calibri"/>
        </w:rPr>
      </w:pPr>
    </w:p>
    <w:p w14:paraId="6B5371A4" w14:textId="2332372D" w:rsidR="00E971D7" w:rsidRPr="00565B66" w:rsidRDefault="00E971D7" w:rsidP="00E971D7">
      <w:pPr>
        <w:rPr>
          <w:rFonts w:ascii="Calibri" w:hAnsi="Calibri" w:cs="Calibri"/>
        </w:rPr>
      </w:pPr>
      <w:r w:rsidRPr="003D06C6">
        <w:rPr>
          <w:rFonts w:ascii="Calibri" w:hAnsi="Calibri" w:cs="Calibri"/>
        </w:rPr>
        <w:t>Les exigences spécifiées</w:t>
      </w:r>
      <w:r w:rsidRPr="00565B66">
        <w:rPr>
          <w:rFonts w:ascii="Calibri" w:hAnsi="Calibri" w:cs="Calibri"/>
        </w:rPr>
        <w:t xml:space="preserve"> dans ce document sont :</w:t>
      </w:r>
    </w:p>
    <w:p w14:paraId="029D009A" w14:textId="1DB825A1" w:rsidR="00F76919" w:rsidRPr="00F76919" w:rsidRDefault="004266DF" w:rsidP="00F76919">
      <w:pPr>
        <w:pStyle w:val="Paragraphedeliste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Les contraintes du projet</w:t>
      </w:r>
    </w:p>
    <w:p w14:paraId="7B3B97B6" w14:textId="6F0C20A3" w:rsidR="00E971D7" w:rsidRPr="00565B66" w:rsidRDefault="00E971D7" w:rsidP="00E971D7">
      <w:pPr>
        <w:pStyle w:val="Paragraphedeliste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fonctionnelles</w:t>
      </w:r>
      <w:r w:rsidR="004F063C">
        <w:rPr>
          <w:rFonts w:ascii="Calibri" w:hAnsi="Calibri" w:cs="Calibri"/>
        </w:rPr>
        <w:t xml:space="preserve"> techniques</w:t>
      </w:r>
    </w:p>
    <w:p w14:paraId="5B4F24F3" w14:textId="77777777" w:rsidR="00E971D7" w:rsidRPr="00565B66" w:rsidRDefault="00E971D7" w:rsidP="00E971D7">
      <w:pPr>
        <w:pStyle w:val="Paragraphedeliste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non fonctionnelles :</w:t>
      </w:r>
    </w:p>
    <w:p w14:paraId="06496AA1" w14:textId="734A9579" w:rsidR="00E971D7" w:rsidRPr="00565B66" w:rsidRDefault="00E971D7" w:rsidP="00E971D7">
      <w:pPr>
        <w:pStyle w:val="Paragraphedeliste"/>
        <w:numPr>
          <w:ilvl w:val="1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Relatives à l</w:t>
      </w:r>
      <w:r w:rsidR="00A25BC5">
        <w:rPr>
          <w:rFonts w:ascii="Calibri" w:hAnsi="Calibri" w:cs="Calibri"/>
        </w:rPr>
        <w:t>’évolutivité</w:t>
      </w:r>
    </w:p>
    <w:p w14:paraId="498C48A0" w14:textId="77777777" w:rsidR="00E971D7" w:rsidRPr="00565B66" w:rsidRDefault="00E971D7" w:rsidP="00E971D7">
      <w:pPr>
        <w:pStyle w:val="Paragraphedeliste"/>
        <w:numPr>
          <w:ilvl w:val="1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Relatives à la conception et la réalisation</w:t>
      </w:r>
    </w:p>
    <w:p w14:paraId="4AF61488" w14:textId="48954051" w:rsidR="00A25BC5" w:rsidRDefault="00E971D7" w:rsidP="00A25BC5">
      <w:pPr>
        <w:pStyle w:val="Paragraphedeliste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liées aux caractéristiques physiques et aux interfaces</w:t>
      </w:r>
    </w:p>
    <w:p w14:paraId="759E8F41" w14:textId="77777777" w:rsidR="002F6C30" w:rsidRPr="002F6C30" w:rsidRDefault="002F6C30" w:rsidP="002F6C30">
      <w:pPr>
        <w:rPr>
          <w:rFonts w:ascii="Calibri" w:hAnsi="Calibri" w:cs="Calibri"/>
        </w:rPr>
      </w:pPr>
    </w:p>
    <w:p w14:paraId="25D255A8" w14:textId="77777777" w:rsidR="00E971D7" w:rsidRPr="00565B66" w:rsidRDefault="00E971D7" w:rsidP="00E971D7">
      <w:pPr>
        <w:rPr>
          <w:rFonts w:ascii="Calibri" w:hAnsi="Calibri" w:cs="Calibri"/>
        </w:rPr>
      </w:pPr>
      <w:r w:rsidRPr="00565B66">
        <w:rPr>
          <w:rFonts w:ascii="Calibri" w:hAnsi="Calibri" w:cs="Calibri"/>
        </w:rPr>
        <w:t>La structure d’une exigence est :</w:t>
      </w:r>
    </w:p>
    <w:p w14:paraId="112CD7C4" w14:textId="436C463A" w:rsidR="00E971D7" w:rsidRPr="00565B66" w:rsidRDefault="00133AAA" w:rsidP="00E971D7">
      <w:pPr>
        <w:rPr>
          <w:rFonts w:ascii="Calibri" w:hAnsi="Calibri" w:cs="Calibri"/>
          <w:color w:val="FF0000"/>
        </w:rPr>
      </w:pPr>
      <w:proofErr w:type="spellStart"/>
      <w:r>
        <w:rPr>
          <w:rFonts w:ascii="Calibri" w:hAnsi="Calibri" w:cs="Calibri"/>
          <w:color w:val="FF0000"/>
        </w:rPr>
        <w:t>Nom_</w:t>
      </w:r>
      <w:r w:rsidR="00892085">
        <w:rPr>
          <w:rFonts w:ascii="Calibri" w:hAnsi="Calibri" w:cs="Calibri"/>
          <w:color w:val="FF0000"/>
        </w:rPr>
        <w:t>document</w:t>
      </w:r>
      <w:proofErr w:type="spellEnd"/>
      <w:r w:rsidR="00E971D7" w:rsidRPr="00565B66">
        <w:rPr>
          <w:rFonts w:ascii="Calibri" w:hAnsi="Calibri" w:cs="Calibri"/>
          <w:color w:val="FF0000"/>
        </w:rPr>
        <w:t>_[</w:t>
      </w:r>
      <w:proofErr w:type="spellStart"/>
      <w:r w:rsidR="00E971D7" w:rsidRPr="00565B66">
        <w:rPr>
          <w:rFonts w:ascii="Calibri" w:hAnsi="Calibri" w:cs="Calibri"/>
          <w:color w:val="FF0000"/>
        </w:rPr>
        <w:t>num_exigence</w:t>
      </w:r>
      <w:proofErr w:type="spellEnd"/>
      <w:r w:rsidR="00E971D7" w:rsidRPr="00565B66">
        <w:rPr>
          <w:rFonts w:ascii="Calibri" w:hAnsi="Calibri" w:cs="Calibri"/>
          <w:color w:val="FF0000"/>
        </w:rPr>
        <w:t>] Ex : Carte_IMX6_HRS_ [54]</w:t>
      </w:r>
    </w:p>
    <w:p w14:paraId="005E237E" w14:textId="77777777" w:rsidR="00E971D7" w:rsidRPr="00565B66" w:rsidRDefault="00E971D7" w:rsidP="00E971D7">
      <w:pPr>
        <w:rPr>
          <w:rFonts w:ascii="Calibri" w:hAnsi="Calibri" w:cs="Calibri"/>
          <w:color w:val="4472C4" w:themeColor="accent1"/>
        </w:rPr>
      </w:pPr>
      <w:r w:rsidRPr="00565B66">
        <w:rPr>
          <w:rFonts w:ascii="Calibri" w:hAnsi="Calibri" w:cs="Calibri"/>
          <w:color w:val="4472C4" w:themeColor="accent1"/>
        </w:rPr>
        <w:t xml:space="preserve">Titre de l’exigence </w:t>
      </w:r>
    </w:p>
    <w:p w14:paraId="36844F79" w14:textId="77777777" w:rsidR="00E971D7" w:rsidRPr="00565B66" w:rsidRDefault="00E971D7" w:rsidP="00E971D7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Contenu de l’exigence</w:t>
      </w:r>
    </w:p>
    <w:p w14:paraId="0CE99F5E" w14:textId="77777777" w:rsidR="00E971D7" w:rsidRPr="00565B66" w:rsidRDefault="00E971D7" w:rsidP="00E971D7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 xml:space="preserve">… </w:t>
      </w:r>
    </w:p>
    <w:p w14:paraId="799382CE" w14:textId="77777777" w:rsidR="00E971D7" w:rsidRPr="00565B66" w:rsidRDefault="00E971D7" w:rsidP="00E971D7">
      <w:pPr>
        <w:rPr>
          <w:rFonts w:ascii="Calibri" w:hAnsi="Calibri" w:cs="Calibri"/>
          <w:i/>
          <w:iCs/>
          <w:color w:val="4472C4" w:themeColor="accent1"/>
        </w:rPr>
      </w:pPr>
      <w:r w:rsidRPr="00565B66">
        <w:rPr>
          <w:rFonts w:ascii="Calibri" w:hAnsi="Calibri" w:cs="Calibri"/>
          <w:i/>
          <w:iCs/>
          <w:color w:val="4472C4" w:themeColor="accent1"/>
        </w:rPr>
        <w:t xml:space="preserve">I/A/D/T (Inspection, Analyse, Démonstration, Test), niveau 1/2/3/4 </w:t>
      </w:r>
    </w:p>
    <w:p w14:paraId="2B0E18BD" w14:textId="77777777" w:rsidR="00E971D7" w:rsidRPr="00565B66" w:rsidRDefault="00E971D7" w:rsidP="00E971D7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56D7E6E5" w14:textId="77777777" w:rsidR="00E971D7" w:rsidRPr="00565B66" w:rsidRDefault="00E971D7" w:rsidP="00E971D7">
      <w:pPr>
        <w:rPr>
          <w:rFonts w:ascii="Calibri" w:hAnsi="Calibri" w:cs="Calibri"/>
          <w:i/>
          <w:iCs/>
          <w:color w:val="70AD47" w:themeColor="accent6"/>
        </w:rPr>
      </w:pPr>
    </w:p>
    <w:p w14:paraId="33C1D009" w14:textId="77777777" w:rsidR="00E971D7" w:rsidRPr="00565B66" w:rsidRDefault="00E971D7" w:rsidP="00E971D7">
      <w:p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 xml:space="preserve">Niveaux de vérification : </w:t>
      </w:r>
    </w:p>
    <w:p w14:paraId="2D56B1E0" w14:textId="77777777" w:rsidR="00E971D7" w:rsidRPr="00565B66" w:rsidRDefault="00E971D7" w:rsidP="00E971D7">
      <w:pPr>
        <w:pStyle w:val="Paragraphedeliste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0 : niveau des constituants de l’article</w:t>
      </w:r>
    </w:p>
    <w:p w14:paraId="71F2B896" w14:textId="77777777" w:rsidR="00E971D7" w:rsidRPr="00565B66" w:rsidRDefault="00E971D7" w:rsidP="00E971D7">
      <w:pPr>
        <w:pStyle w:val="Paragraphedeliste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1 : niveau de l’article</w:t>
      </w:r>
    </w:p>
    <w:p w14:paraId="07A04702" w14:textId="77777777" w:rsidR="00E971D7" w:rsidRPr="00565B66" w:rsidRDefault="00E971D7" w:rsidP="00E971D7">
      <w:pPr>
        <w:pStyle w:val="Paragraphedeliste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2 : niveau intégration (article interfacé)</w:t>
      </w:r>
    </w:p>
    <w:p w14:paraId="2AD0DC96" w14:textId="77777777" w:rsidR="00E971D7" w:rsidRDefault="00E971D7" w:rsidP="00E971D7">
      <w:pPr>
        <w:pStyle w:val="Paragraphedeliste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3 : niveau de l’article ou système englobant</w:t>
      </w:r>
    </w:p>
    <w:p w14:paraId="7D62C40D" w14:textId="77777777" w:rsidR="00133AAA" w:rsidRDefault="00133AAA" w:rsidP="00133AAA">
      <w:pPr>
        <w:rPr>
          <w:rFonts w:ascii="Calibri" w:hAnsi="Calibri" w:cs="Calibri"/>
          <w:color w:val="000000" w:themeColor="text1"/>
        </w:rPr>
      </w:pPr>
    </w:p>
    <w:p w14:paraId="46BC4B85" w14:textId="77777777" w:rsidR="00C73A98" w:rsidRDefault="00C73A98" w:rsidP="00133AAA">
      <w:pPr>
        <w:rPr>
          <w:rFonts w:ascii="Calibri" w:hAnsi="Calibri" w:cs="Calibri"/>
          <w:color w:val="000000" w:themeColor="text1"/>
        </w:rPr>
      </w:pPr>
    </w:p>
    <w:p w14:paraId="3B5D12C6" w14:textId="0A222575" w:rsidR="00133AAA" w:rsidRPr="00133AAA" w:rsidRDefault="00133AAA" w:rsidP="00133AAA">
      <w:pPr>
        <w:rPr>
          <w:rFonts w:ascii="Calibri" w:hAnsi="Calibri" w:cs="Calibri"/>
          <w:color w:val="000000" w:themeColor="text1"/>
        </w:rPr>
      </w:pPr>
      <w:r>
        <w:object w:dxaOrig="13365" w:dyaOrig="6885" w14:anchorId="7CA612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34pt" o:ole="">
            <v:imagedata r:id="rId12" o:title=""/>
          </v:shape>
          <o:OLEObject Type="Embed" ProgID="Visio.Drawing.15" ShapeID="_x0000_i1025" DrawAspect="Content" ObjectID="_1801032932" r:id="rId13"/>
        </w:object>
      </w:r>
    </w:p>
    <w:p w14:paraId="79C6A4F2" w14:textId="77777777" w:rsidR="00E971D7" w:rsidRPr="008030FE" w:rsidRDefault="00E971D7" w:rsidP="008030FE">
      <w:pPr>
        <w:rPr>
          <w:i/>
          <w:iCs/>
          <w:color w:val="BF11A6"/>
        </w:rPr>
      </w:pPr>
    </w:p>
    <w:p w14:paraId="76E832FE" w14:textId="5D9910CC" w:rsidR="00A91E2D" w:rsidRDefault="00A91E2D" w:rsidP="00A91E2D">
      <w:pPr>
        <w:spacing w:line="259" w:lineRule="auto"/>
        <w:rPr>
          <w:b/>
          <w:bCs/>
          <w:color w:val="00B0F0"/>
          <w:u w:val="single"/>
        </w:rPr>
      </w:pPr>
    </w:p>
    <w:p w14:paraId="59A5CD25" w14:textId="77777777" w:rsidR="00211B09" w:rsidRDefault="00211B09" w:rsidP="00A91E2D">
      <w:pPr>
        <w:spacing w:line="259" w:lineRule="auto"/>
        <w:rPr>
          <w:b/>
          <w:bCs/>
          <w:color w:val="00B0F0"/>
          <w:u w:val="single"/>
        </w:rPr>
      </w:pPr>
    </w:p>
    <w:p w14:paraId="6EF9EBE6" w14:textId="04DBB7D1" w:rsidR="00211B09" w:rsidRDefault="00211B09">
      <w:pPr>
        <w:spacing w:line="259" w:lineRule="auto"/>
        <w:rPr>
          <w:b/>
          <w:bCs/>
          <w:color w:val="00B0F0"/>
          <w:u w:val="single"/>
        </w:rPr>
      </w:pPr>
      <w:r>
        <w:rPr>
          <w:b/>
          <w:bCs/>
          <w:color w:val="00B0F0"/>
          <w:u w:val="single"/>
        </w:rPr>
        <w:br w:type="page"/>
      </w:r>
    </w:p>
    <w:sdt>
      <w:sdtPr>
        <w:rPr>
          <w:b/>
          <w:bCs/>
          <w:color w:val="00B0F0"/>
          <w:u w:val="single"/>
        </w:rPr>
        <w:id w:val="315222833"/>
        <w:docPartObj>
          <w:docPartGallery w:val="Table of Contents"/>
          <w:docPartUnique/>
        </w:docPartObj>
      </w:sdtPr>
      <w:sdtEndPr>
        <w:rPr>
          <w:color w:val="auto"/>
          <w:u w:val="none"/>
        </w:rPr>
      </w:sdtEndPr>
      <w:sdtContent>
        <w:p w14:paraId="2AF70F35" w14:textId="322CACA6" w:rsidR="002C5988" w:rsidRDefault="002C5988" w:rsidP="00A91E2D">
          <w:pPr>
            <w:spacing w:line="259" w:lineRule="auto"/>
            <w:rPr>
              <w:b/>
              <w:bCs/>
              <w:color w:val="00B0F0"/>
              <w:u w:val="single"/>
            </w:rPr>
          </w:pPr>
        </w:p>
        <w:p w14:paraId="630F2A76" w14:textId="77777777" w:rsidR="002C5988" w:rsidRDefault="002C5988" w:rsidP="002C5988">
          <w:pPr>
            <w:pStyle w:val="En-ttedetabledesmatires"/>
            <w:jc w:val="center"/>
            <w:rPr>
              <w:b/>
              <w:bCs/>
              <w:color w:val="00B0F0"/>
              <w:u w:val="single"/>
            </w:rPr>
          </w:pPr>
          <w:r w:rsidRPr="00862DD9">
            <w:rPr>
              <w:b/>
              <w:bCs/>
              <w:color w:val="00B0F0"/>
              <w:u w:val="single"/>
            </w:rPr>
            <w:t>Table des matières</w:t>
          </w:r>
        </w:p>
        <w:p w14:paraId="57DCD246" w14:textId="77777777" w:rsidR="002C5988" w:rsidRPr="00862DD9" w:rsidRDefault="002C5988" w:rsidP="002C5988">
          <w:pPr>
            <w:rPr>
              <w:lang w:eastAsia="fr-FR"/>
            </w:rPr>
          </w:pPr>
        </w:p>
        <w:p w14:paraId="60A95738" w14:textId="054EFC83" w:rsidR="00543599" w:rsidRDefault="002C5988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562143" w:history="1">
            <w:r w:rsidR="00543599" w:rsidRPr="00E1688C">
              <w:rPr>
                <w:rStyle w:val="Lienhypertexte"/>
                <w:noProof/>
              </w:rPr>
              <w:t>1.</w:t>
            </w:r>
            <w:r w:rsidR="00543599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43599" w:rsidRPr="00E1688C">
              <w:rPr>
                <w:rStyle w:val="Lienhypertexte"/>
                <w:noProof/>
              </w:rPr>
              <w:t>Contexte du projet</w:t>
            </w:r>
            <w:r w:rsidR="00543599">
              <w:rPr>
                <w:noProof/>
                <w:webHidden/>
              </w:rPr>
              <w:tab/>
            </w:r>
            <w:r w:rsidR="00543599">
              <w:rPr>
                <w:noProof/>
                <w:webHidden/>
              </w:rPr>
              <w:fldChar w:fldCharType="begin"/>
            </w:r>
            <w:r w:rsidR="00543599">
              <w:rPr>
                <w:noProof/>
                <w:webHidden/>
              </w:rPr>
              <w:instrText xml:space="preserve"> PAGEREF _Toc189562143 \h </w:instrText>
            </w:r>
            <w:r w:rsidR="00543599">
              <w:rPr>
                <w:noProof/>
                <w:webHidden/>
              </w:rPr>
            </w:r>
            <w:r w:rsidR="00543599">
              <w:rPr>
                <w:noProof/>
                <w:webHidden/>
              </w:rPr>
              <w:fldChar w:fldCharType="separate"/>
            </w:r>
            <w:r w:rsidR="00543599">
              <w:rPr>
                <w:noProof/>
                <w:webHidden/>
              </w:rPr>
              <w:t>7</w:t>
            </w:r>
            <w:r w:rsidR="00543599">
              <w:rPr>
                <w:noProof/>
                <w:webHidden/>
              </w:rPr>
              <w:fldChar w:fldCharType="end"/>
            </w:r>
          </w:hyperlink>
        </w:p>
        <w:p w14:paraId="5B83D835" w14:textId="2D4E4CAF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4" w:history="1">
            <w:r w:rsidRPr="00E1688C">
              <w:rPr>
                <w:rStyle w:val="Lienhypertexte"/>
                <w:noProof/>
              </w:rPr>
              <w:t>1.1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Situation et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A536D" w14:textId="2F794A50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5" w:history="1">
            <w:r w:rsidRPr="00E1688C">
              <w:rPr>
                <w:rStyle w:val="Lienhypertexte"/>
                <w:noProof/>
              </w:rPr>
              <w:t>1.2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Enjeux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F6532" w14:textId="77BD7E49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6" w:history="1">
            <w:r w:rsidRPr="00E1688C">
              <w:rPr>
                <w:rStyle w:val="Lienhypertexte"/>
                <w:noProof/>
              </w:rPr>
              <w:t>1.3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Etudes déjà effectuées OU sur des sujets voisins ET suites prévues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A1EE2" w14:textId="79D1412D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7" w:history="1">
            <w:r w:rsidRPr="00E1688C">
              <w:rPr>
                <w:rStyle w:val="Lienhypertexte"/>
                <w:noProof/>
              </w:rPr>
              <w:t>1.4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Objectif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F9746" w14:textId="6772036F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8" w:history="1">
            <w:r w:rsidRPr="00E1688C">
              <w:rPr>
                <w:rStyle w:val="Lienhypertexte"/>
                <w:noProof/>
              </w:rPr>
              <w:t>1.5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Nature des prestations demandées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B23BB" w14:textId="67DC8D66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9" w:history="1">
            <w:r w:rsidRPr="00E1688C">
              <w:rPr>
                <w:rStyle w:val="Lienhypertexte"/>
                <w:noProof/>
              </w:rPr>
              <w:t>1.6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Caractère de confidentialité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6ABD4" w14:textId="6A6C4B90" w:rsidR="00543599" w:rsidRDefault="00543599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0" w:history="1">
            <w:r w:rsidRPr="00E1688C">
              <w:rPr>
                <w:rStyle w:val="Lienhypertexte"/>
                <w:noProof/>
              </w:rPr>
              <w:t>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Analyse fonctionnelle du besoin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AB742" w14:textId="6AFA78D4" w:rsidR="00543599" w:rsidRDefault="00543599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1" w:history="1">
            <w:r w:rsidRPr="00E1688C">
              <w:rPr>
                <w:rStyle w:val="Lienhypertexte"/>
                <w:noProof/>
              </w:rPr>
              <w:t>3.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Contraintes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5579D" w14:textId="56A82B4C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2" w:history="1">
            <w:r w:rsidRPr="00E1688C">
              <w:rPr>
                <w:rStyle w:val="Lienhypertexte"/>
                <w:noProof/>
              </w:rPr>
              <w:t>3.1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Environnementales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EE673" w14:textId="4FD1111C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3" w:history="1">
            <w:r w:rsidRPr="00E1688C">
              <w:rPr>
                <w:rStyle w:val="Lienhypertexte"/>
                <w:noProof/>
              </w:rPr>
              <w:t>3.2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B7709" w14:textId="45C444E0" w:rsidR="00543599" w:rsidRDefault="00543599">
          <w:pPr>
            <w:pStyle w:val="TM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4" w:history="1">
            <w:r w:rsidRPr="00E1688C">
              <w:rPr>
                <w:rStyle w:val="Lienhypertexte"/>
                <w:noProof/>
              </w:rPr>
              <w:t>3.2.1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Interfaces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26305" w14:textId="515E7936" w:rsidR="00543599" w:rsidRDefault="00543599">
          <w:pPr>
            <w:pStyle w:val="TM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5" w:history="1">
            <w:r w:rsidRPr="00E1688C">
              <w:rPr>
                <w:rStyle w:val="Lienhypertexte"/>
                <w:noProof/>
              </w:rPr>
              <w:t>3.2.2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Maintenance et évolutivité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D8CFD" w14:textId="371F9677" w:rsidR="00543599" w:rsidRDefault="00543599">
          <w:pPr>
            <w:pStyle w:val="TM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6" w:history="1">
            <w:r w:rsidRPr="00E1688C">
              <w:rPr>
                <w:rStyle w:val="Lienhypertexte"/>
                <w:noProof/>
              </w:rPr>
              <w:t>3.2.3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6750B" w14:textId="70033EA2" w:rsidR="00543599" w:rsidRDefault="00543599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7" w:history="1">
            <w:r w:rsidRPr="00E1688C">
              <w:rPr>
                <w:rStyle w:val="Lienhypertexte"/>
                <w:noProof/>
              </w:rPr>
              <w:t>4.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Description fonctionnelle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4E423" w14:textId="751214F0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8" w:history="1">
            <w:r w:rsidRPr="00E1688C">
              <w:rPr>
                <w:rStyle w:val="Lienhypertexte"/>
                <w:noProof/>
              </w:rPr>
              <w:t>4.1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Analyse générale du système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0F4F3" w14:textId="6E8C8796" w:rsidR="00543599" w:rsidRDefault="00543599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9" w:history="1">
            <w:r w:rsidRPr="00E1688C">
              <w:rPr>
                <w:rStyle w:val="Lienhypertexte"/>
                <w:noProof/>
              </w:rPr>
              <w:t>4.2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Carte post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1C6C6" w14:textId="2BFF4D30" w:rsidR="00543599" w:rsidRDefault="00543599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60" w:history="1">
            <w:r w:rsidRPr="00E1688C">
              <w:rPr>
                <w:rStyle w:val="Lienhypertexte"/>
                <w:noProof/>
              </w:rPr>
              <w:t>5.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Liens inter-projets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3721F" w14:textId="6D1C86F5" w:rsidR="00543599" w:rsidRDefault="00543599">
          <w:pPr>
            <w:pStyle w:val="TM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61" w:history="1">
            <w:r w:rsidRPr="00E1688C">
              <w:rPr>
                <w:rStyle w:val="Lienhypertexte"/>
                <w:noProof/>
              </w:rPr>
              <w:t>6.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Lienhypertexte"/>
                <w:noProof/>
              </w:rPr>
              <w:t>Budget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7A705" w14:textId="5B8DE115" w:rsidR="002C5988" w:rsidRDefault="002C5988" w:rsidP="002C5988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8C43A22" w14:textId="77777777" w:rsidR="002C5988" w:rsidRPr="00B43E32" w:rsidRDefault="002C5988" w:rsidP="002A4F3E">
      <w:pPr>
        <w:rPr>
          <w:sz w:val="36"/>
          <w:szCs w:val="36"/>
        </w:rPr>
      </w:pPr>
    </w:p>
    <w:p w14:paraId="2220A57B" w14:textId="0C9BF23E" w:rsidR="004D0D80" w:rsidRDefault="00AA2BC4" w:rsidP="00FC32F6">
      <w:pPr>
        <w:pStyle w:val="Titre1"/>
      </w:pPr>
      <w:bookmarkStart w:id="2" w:name="_Toc189562143"/>
      <w:r>
        <w:lastRenderedPageBreak/>
        <w:t>C</w:t>
      </w:r>
      <w:r w:rsidR="007804AB">
        <w:t>ontexte du projet</w:t>
      </w:r>
      <w:bookmarkEnd w:id="2"/>
    </w:p>
    <w:p w14:paraId="29D5EF1D" w14:textId="78C53ED6" w:rsidR="007804AB" w:rsidRDefault="007804AB" w:rsidP="007804AB">
      <w:pPr>
        <w:pStyle w:val="Titre2"/>
      </w:pPr>
      <w:bookmarkStart w:id="3" w:name="_Toc189562144"/>
      <w:r>
        <w:t>Situation et description</w:t>
      </w:r>
      <w:bookmarkEnd w:id="3"/>
    </w:p>
    <w:p w14:paraId="43B38435" w14:textId="77777777" w:rsidR="00F967F0" w:rsidRDefault="00F967F0" w:rsidP="001A019E">
      <w:pPr>
        <w:rPr>
          <w:i/>
          <w:iCs/>
          <w:color w:val="BF11A6"/>
        </w:rPr>
      </w:pPr>
    </w:p>
    <w:p w14:paraId="4487D839" w14:textId="1E1C6DF8" w:rsidR="00084397" w:rsidRDefault="00084397" w:rsidP="001A019E">
      <w:commentRangeStart w:id="4"/>
      <w:r>
        <w:t xml:space="preserve">Durant une phase de test, que ce soit dans une chaine de production ou un laboratoire, il est régulièrement nécessaire de caractériser </w:t>
      </w:r>
      <w:r w:rsidR="000D3438">
        <w:t>le comportement</w:t>
      </w:r>
      <w:r>
        <w:t xml:space="preserve"> d’un quadripôle sur une bande de fréquence déterminée</w:t>
      </w:r>
      <w:r w:rsidR="000D3438">
        <w:t>.</w:t>
      </w:r>
    </w:p>
    <w:p w14:paraId="2A7ECEFC" w14:textId="20459ECC" w:rsidR="00084397" w:rsidRDefault="00084397" w:rsidP="001A019E">
      <w:r>
        <w:t>Cependant, il n’existe à ce jour pas de solutions de système de mesure automatisé satisfaisant nos besoins</w:t>
      </w:r>
      <w:r w:rsidR="00276542">
        <w:t>, en particulier</w:t>
      </w:r>
      <w:r>
        <w:t xml:space="preserve"> : </w:t>
      </w:r>
    </w:p>
    <w:p w14:paraId="5DD76FF0" w14:textId="3E5BCD49" w:rsidR="00084397" w:rsidRDefault="00084397" w:rsidP="00894961">
      <w:pPr>
        <w:pStyle w:val="Paragraphedeliste"/>
        <w:numPr>
          <w:ilvl w:val="0"/>
          <w:numId w:val="5"/>
        </w:numPr>
      </w:pPr>
      <w:r>
        <w:t>Un appareil montable dans une armoire rack standard 19’’</w:t>
      </w:r>
    </w:p>
    <w:p w14:paraId="2CEE3496" w14:textId="5F3820B4" w:rsidR="00084397" w:rsidRDefault="00084397" w:rsidP="00894961">
      <w:pPr>
        <w:pStyle w:val="Paragraphedeliste"/>
        <w:numPr>
          <w:ilvl w:val="0"/>
          <w:numId w:val="5"/>
        </w:numPr>
      </w:pPr>
      <w:r>
        <w:t>Une bande passante basse fréquence, de quelques kilos à plusieurs Méga hertz</w:t>
      </w:r>
    </w:p>
    <w:p w14:paraId="496435A2" w14:textId="2C22EB6D" w:rsidR="00084397" w:rsidRDefault="00084397" w:rsidP="00894961">
      <w:pPr>
        <w:pStyle w:val="Paragraphedeliste"/>
        <w:numPr>
          <w:ilvl w:val="0"/>
          <w:numId w:val="5"/>
        </w:numPr>
      </w:pPr>
      <w:r>
        <w:t>Un contrôle via USB</w:t>
      </w:r>
      <w:r w:rsidR="002F5B30">
        <w:t>, automatique comme manuel</w:t>
      </w:r>
    </w:p>
    <w:p w14:paraId="246A6B35" w14:textId="283726DA" w:rsidR="00084397" w:rsidRDefault="00084397" w:rsidP="00894961">
      <w:pPr>
        <w:pStyle w:val="Paragraphedeliste"/>
        <w:numPr>
          <w:ilvl w:val="0"/>
          <w:numId w:val="5"/>
        </w:numPr>
      </w:pPr>
      <w:r>
        <w:t>Des sources logicielles ouvertes, notamment pour une évolutivité et personnalisation des fonctionnalités</w:t>
      </w:r>
    </w:p>
    <w:p w14:paraId="219FA48D" w14:textId="0F74E784" w:rsidR="00084397" w:rsidRDefault="00084397" w:rsidP="00894961">
      <w:pPr>
        <w:pStyle w:val="Paragraphedeliste"/>
        <w:numPr>
          <w:ilvl w:val="0"/>
          <w:numId w:val="5"/>
        </w:numPr>
      </w:pPr>
      <w:r>
        <w:t>Une modularité matérielle, afin d’en améliorer les performances et d’en faciliter la maintenance</w:t>
      </w:r>
    </w:p>
    <w:p w14:paraId="56309630" w14:textId="4C82A5D9" w:rsidR="00276542" w:rsidRDefault="00084397" w:rsidP="00276542">
      <w:pPr>
        <w:pStyle w:val="Paragraphedeliste"/>
        <w:numPr>
          <w:ilvl w:val="0"/>
          <w:numId w:val="5"/>
        </w:numPr>
      </w:pPr>
      <w:r>
        <w:t>Une réparabilité</w:t>
      </w:r>
      <w:r w:rsidR="00E27BFD">
        <w:t xml:space="preserve"> accrue</w:t>
      </w:r>
      <w:r>
        <w:t>, que ce soit au travers d’une documentation matérielle libre ou d’un appareil facilement démontable et diagnosticable</w:t>
      </w:r>
    </w:p>
    <w:p w14:paraId="18E71F11" w14:textId="77777777" w:rsidR="00084397" w:rsidRDefault="00084397" w:rsidP="001A019E">
      <w:r>
        <w:t xml:space="preserve">Faces à ces nombreuses exigences sans réponses, la décision a été prise de lancer un projet visant à </w:t>
      </w:r>
      <w:proofErr w:type="gramStart"/>
      <w:r>
        <w:t>répondre</w:t>
      </w:r>
      <w:proofErr w:type="gramEnd"/>
      <w:r>
        <w:t xml:space="preserve"> aux différents besoins cités ci-dessus</w:t>
      </w:r>
      <w:commentRangeEnd w:id="4"/>
      <w:r w:rsidR="00403C87">
        <w:rPr>
          <w:rStyle w:val="Marquedecommentaire"/>
        </w:rPr>
        <w:commentReference w:id="4"/>
      </w:r>
      <w:r>
        <w:t>.</w:t>
      </w:r>
    </w:p>
    <w:p w14:paraId="78224B0E" w14:textId="77777777" w:rsidR="00084397" w:rsidRDefault="00084397" w:rsidP="007804AB"/>
    <w:p w14:paraId="1FB0E41B" w14:textId="7F60FA72" w:rsidR="007804AB" w:rsidRDefault="007804AB" w:rsidP="007804AB">
      <w:pPr>
        <w:pStyle w:val="Titre2"/>
      </w:pPr>
      <w:bookmarkStart w:id="5" w:name="_Toc189562145"/>
      <w:r>
        <w:t>Enjeux</w:t>
      </w:r>
      <w:bookmarkEnd w:id="5"/>
    </w:p>
    <w:p w14:paraId="3343B79C" w14:textId="77777777" w:rsidR="00F967F0" w:rsidRDefault="00F967F0" w:rsidP="00C559FA">
      <w:pPr>
        <w:rPr>
          <w:i/>
          <w:iCs/>
          <w:color w:val="BF11A6"/>
        </w:rPr>
      </w:pPr>
    </w:p>
    <w:p w14:paraId="007BBFBC" w14:textId="58E3B92C" w:rsidR="00191D47" w:rsidRDefault="00191D47" w:rsidP="00C559FA">
      <w:r>
        <w:t xml:space="preserve">L’aboutissement de ce prototype permettra de tester les différentes solutions envisagées, en réponse au besoin client. </w:t>
      </w:r>
    </w:p>
    <w:p w14:paraId="267745FF" w14:textId="1E103082" w:rsidR="00191D47" w:rsidRDefault="00191D47" w:rsidP="00C559FA">
      <w:r>
        <w:t>Dans le cas où ce projet donnerait des réponses</w:t>
      </w:r>
      <w:r w:rsidR="000D3438">
        <w:t xml:space="preserve"> techniques</w:t>
      </w:r>
      <w:r>
        <w:t xml:space="preserve"> pertinentes, de nouvelles itérations de conception seront mises en œuvre, afin d’aboutir à un appareil fonctionnel et exploitable sur le terrain.</w:t>
      </w:r>
    </w:p>
    <w:p w14:paraId="48C5120B" w14:textId="558EA93C" w:rsidR="00191D47" w:rsidRDefault="00191D47" w:rsidP="00C559FA">
      <w:r>
        <w:t xml:space="preserve">Dans le cas </w:t>
      </w:r>
      <w:r w:rsidR="00AE589A">
        <w:t>où</w:t>
      </w:r>
      <w:r>
        <w:t xml:space="preserve"> la réponse ne sera pas satisfaisante, les solutions précédemment utilisées (appareils sur table, </w:t>
      </w:r>
      <w:r w:rsidR="00BB7ECC">
        <w:t>etc.</w:t>
      </w:r>
      <w:r>
        <w:t>) seront conservées.</w:t>
      </w:r>
    </w:p>
    <w:p w14:paraId="7E915E7D" w14:textId="77777777" w:rsidR="00191D47" w:rsidRPr="00191D47" w:rsidRDefault="00191D47" w:rsidP="00191D47"/>
    <w:p w14:paraId="0E36E687" w14:textId="77777777" w:rsidR="007804AB" w:rsidRDefault="007804AB" w:rsidP="007804AB"/>
    <w:p w14:paraId="25426142" w14:textId="751A8AF0" w:rsidR="007804AB" w:rsidRDefault="007804AB" w:rsidP="007804AB">
      <w:pPr>
        <w:pStyle w:val="Titre2"/>
      </w:pPr>
      <w:bookmarkStart w:id="6" w:name="_Toc189562146"/>
      <w:r>
        <w:t>Etudes déjà effectuées OU sur des sujets voisins ET suites prévues</w:t>
      </w:r>
      <w:bookmarkEnd w:id="6"/>
    </w:p>
    <w:p w14:paraId="369C7FDB" w14:textId="77777777" w:rsidR="00BB7ECC" w:rsidRDefault="00BB7ECC" w:rsidP="00BB7ECC"/>
    <w:p w14:paraId="1E41C97E" w14:textId="77777777" w:rsidR="000D3438" w:rsidRDefault="000D3438" w:rsidP="00FC28F5">
      <w:pPr>
        <w:rPr>
          <w:i/>
          <w:iCs/>
          <w:color w:val="BF11A6"/>
        </w:rPr>
      </w:pPr>
    </w:p>
    <w:p w14:paraId="7065D329" w14:textId="6CEF9704" w:rsidR="000D3438" w:rsidRPr="000D3438" w:rsidRDefault="000D3438" w:rsidP="00FC28F5">
      <w:r w:rsidRPr="000D3438">
        <w:t>Sans objet.</w:t>
      </w:r>
    </w:p>
    <w:p w14:paraId="095DEB82" w14:textId="77777777" w:rsidR="003C18F5" w:rsidRDefault="003C18F5" w:rsidP="003C18F5"/>
    <w:p w14:paraId="42BDE601" w14:textId="5F7C7AA2" w:rsidR="003C18F5" w:rsidRDefault="003C18F5" w:rsidP="003C18F5">
      <w:pPr>
        <w:pStyle w:val="Titre2"/>
      </w:pPr>
      <w:bookmarkStart w:id="7" w:name="_Toc189562147"/>
      <w:r>
        <w:t>Objectif du projet</w:t>
      </w:r>
      <w:bookmarkEnd w:id="7"/>
    </w:p>
    <w:p w14:paraId="384AF756" w14:textId="77777777" w:rsidR="00F967F0" w:rsidRDefault="00F967F0" w:rsidP="00F967F0"/>
    <w:p w14:paraId="0FB5192B" w14:textId="77C09A2A" w:rsidR="00FC28F5" w:rsidRPr="00FC28F5" w:rsidRDefault="00F967F0" w:rsidP="003B5B50">
      <w:pPr>
        <w:ind w:firstLine="576"/>
      </w:pPr>
      <w:r>
        <w:t xml:space="preserve">L’objectif de ce projet est de valider le concept de conception utilisé pour le projet. Il s’agira également de rédiger un </w:t>
      </w:r>
      <w:r w:rsidR="00EB6245">
        <w:t>support documentaire</w:t>
      </w:r>
      <w:r>
        <w:t xml:space="preserve"> destiné assurer la traçabilité, </w:t>
      </w:r>
      <w:r w:rsidR="00EB6245">
        <w:t xml:space="preserve">qui sera utilisée </w:t>
      </w:r>
      <w:r>
        <w:t>pour les prochaines itérations de conception</w:t>
      </w:r>
      <w:r w:rsidR="00082498">
        <w:t xml:space="preserve"> destinée à rendre le projet plus mature.</w:t>
      </w:r>
    </w:p>
    <w:p w14:paraId="62483E68" w14:textId="77777777" w:rsidR="003C18F5" w:rsidRDefault="003C18F5" w:rsidP="003C18F5"/>
    <w:p w14:paraId="7203E8D1" w14:textId="4C688515" w:rsidR="003C18F5" w:rsidRDefault="003C18F5" w:rsidP="003C18F5">
      <w:pPr>
        <w:pStyle w:val="Titre2"/>
      </w:pPr>
      <w:bookmarkStart w:id="8" w:name="_Toc189562148"/>
      <w:r>
        <w:t>Nature des prestations demandées</w:t>
      </w:r>
      <w:bookmarkEnd w:id="8"/>
    </w:p>
    <w:p w14:paraId="611DCD9E" w14:textId="77777777" w:rsidR="00FC28F5" w:rsidRDefault="00FC28F5" w:rsidP="00FC28F5">
      <w:pPr>
        <w:pStyle w:val="Standard"/>
        <w:spacing w:before="120" w:after="120"/>
        <w:jc w:val="both"/>
        <w:rPr>
          <w:color w:val="C830CC"/>
        </w:rPr>
      </w:pPr>
    </w:p>
    <w:p w14:paraId="5FCD3558" w14:textId="14A0F568" w:rsidR="000D3438" w:rsidRPr="000D3438" w:rsidRDefault="000D3438" w:rsidP="00FC28F5">
      <w:r w:rsidRPr="000D3438">
        <w:t xml:space="preserve">Les prestations demandées sont : </w:t>
      </w:r>
    </w:p>
    <w:p w14:paraId="79241B44" w14:textId="2437FB4C" w:rsidR="000D3438" w:rsidRPr="000D3438" w:rsidRDefault="000D3438" w:rsidP="000D3438">
      <w:pPr>
        <w:pStyle w:val="Paragraphedeliste"/>
        <w:numPr>
          <w:ilvl w:val="0"/>
          <w:numId w:val="5"/>
        </w:numPr>
      </w:pPr>
      <w:r w:rsidRPr="000D3438">
        <w:t xml:space="preserve">Une étude des </w:t>
      </w:r>
      <w:r w:rsidR="0063603B">
        <w:t>différentes solutions</w:t>
      </w:r>
      <w:r w:rsidRPr="000D3438">
        <w:t xml:space="preserve"> techniques afin de satisfaire les besoins</w:t>
      </w:r>
      <w:r w:rsidR="0063603B">
        <w:t xml:space="preserve"> fournis par le client</w:t>
      </w:r>
    </w:p>
    <w:p w14:paraId="055AB993" w14:textId="62469736" w:rsidR="000D3438" w:rsidRPr="000D3438" w:rsidRDefault="00305A4E" w:rsidP="000D3438">
      <w:pPr>
        <w:pStyle w:val="Paragraphedeliste"/>
        <w:numPr>
          <w:ilvl w:val="0"/>
          <w:numId w:val="5"/>
        </w:numPr>
      </w:pPr>
      <w:r>
        <w:t>La conception du matériel</w:t>
      </w:r>
    </w:p>
    <w:p w14:paraId="4F2E2478" w14:textId="1415FAB8" w:rsidR="000D3438" w:rsidRDefault="00305A4E" w:rsidP="000D3438">
      <w:pPr>
        <w:pStyle w:val="Paragraphedeliste"/>
        <w:numPr>
          <w:ilvl w:val="0"/>
          <w:numId w:val="5"/>
        </w:numPr>
      </w:pPr>
      <w:r>
        <w:t>La conception du logiciel</w:t>
      </w:r>
    </w:p>
    <w:p w14:paraId="0F4AC6F3" w14:textId="3818AFA6" w:rsidR="00F7687E" w:rsidRDefault="002C4224" w:rsidP="000D3438">
      <w:pPr>
        <w:pStyle w:val="Paragraphedeliste"/>
        <w:numPr>
          <w:ilvl w:val="0"/>
          <w:numId w:val="5"/>
        </w:numPr>
      </w:pPr>
      <w:r>
        <w:t>Réalisation</w:t>
      </w:r>
      <w:r w:rsidR="00F7687E">
        <w:t xml:space="preserve"> d’un prototype</w:t>
      </w:r>
    </w:p>
    <w:p w14:paraId="3409B1C2" w14:textId="19EA5986" w:rsidR="003C18F5" w:rsidRDefault="00305A4E" w:rsidP="003C18F5">
      <w:pPr>
        <w:pStyle w:val="Paragraphedeliste"/>
        <w:numPr>
          <w:ilvl w:val="0"/>
          <w:numId w:val="5"/>
        </w:numPr>
      </w:pPr>
      <w:r>
        <w:t>La rédaction de la documentation</w:t>
      </w:r>
      <w:r w:rsidR="002C4224">
        <w:t xml:space="preserve"> </w:t>
      </w:r>
    </w:p>
    <w:p w14:paraId="19C3C8E1" w14:textId="7445E57E" w:rsidR="00287CB7" w:rsidRDefault="00287CB7" w:rsidP="004F3E87"/>
    <w:p w14:paraId="14E62FE5" w14:textId="378A9873" w:rsidR="003C18F5" w:rsidRDefault="003C18F5" w:rsidP="00084397">
      <w:pPr>
        <w:pStyle w:val="Titre2"/>
      </w:pPr>
      <w:bookmarkStart w:id="9" w:name="_Toc189562149"/>
      <w:r>
        <w:t>Caractère de confidentialité</w:t>
      </w:r>
      <w:bookmarkEnd w:id="9"/>
    </w:p>
    <w:p w14:paraId="1C25F70E" w14:textId="77777777" w:rsidR="00F967F0" w:rsidRDefault="00F967F0" w:rsidP="00FC28F5">
      <w:pPr>
        <w:rPr>
          <w:i/>
          <w:iCs/>
          <w:color w:val="BF11A6"/>
        </w:rPr>
      </w:pPr>
    </w:p>
    <w:p w14:paraId="07B9D12F" w14:textId="47E7A15B" w:rsidR="00BA0672" w:rsidRDefault="00BA0672" w:rsidP="00FC28F5">
      <w:r w:rsidRPr="00BA0672">
        <w:t>Ce projet ne possède pas de contraintes relatives à la confidentialité. </w:t>
      </w:r>
    </w:p>
    <w:p w14:paraId="44DE7394" w14:textId="20C1C558" w:rsidR="003C18F5" w:rsidRDefault="003C18F5" w:rsidP="003C18F5">
      <w:pPr>
        <w:pStyle w:val="Titre1"/>
      </w:pPr>
      <w:bookmarkStart w:id="10" w:name="_Toc189562150"/>
      <w:r>
        <w:lastRenderedPageBreak/>
        <w:t>Analyse fonctionnelle du besoin</w:t>
      </w:r>
      <w:bookmarkEnd w:id="10"/>
    </w:p>
    <w:p w14:paraId="12E58AE4" w14:textId="77777777" w:rsidR="00026E71" w:rsidRPr="003F7FA8" w:rsidRDefault="00026E71" w:rsidP="003F7FA8">
      <w:pPr>
        <w:rPr>
          <w:i/>
          <w:iCs/>
          <w:color w:val="BF11A6"/>
        </w:rPr>
      </w:pPr>
    </w:p>
    <w:p w14:paraId="62551D26" w14:textId="62C32CF4" w:rsidR="00156D35" w:rsidRDefault="00156D35" w:rsidP="00156D35">
      <w:pPr>
        <w:pStyle w:val="Sansinterligne"/>
      </w:pPr>
      <w:commentRangeStart w:id="11"/>
      <w:commentRangeStart w:id="12"/>
      <w:r>
        <w:t>Ci-dessous le diagramme exposant l’analyse fonctionnelle du besoin.</w:t>
      </w:r>
      <w:commentRangeEnd w:id="11"/>
      <w:r w:rsidR="0072523A">
        <w:rPr>
          <w:rStyle w:val="Marquedecommentaire"/>
        </w:rPr>
        <w:commentReference w:id="11"/>
      </w:r>
      <w:commentRangeEnd w:id="12"/>
      <w:r w:rsidR="0072523A">
        <w:rPr>
          <w:rStyle w:val="Marquedecommentaire"/>
        </w:rPr>
        <w:commentReference w:id="12"/>
      </w:r>
    </w:p>
    <w:p w14:paraId="49B340E8" w14:textId="77777777" w:rsidR="00156D35" w:rsidRDefault="00156D35" w:rsidP="00156D35">
      <w:pPr>
        <w:pStyle w:val="Sansinterligne"/>
      </w:pPr>
    </w:p>
    <w:p w14:paraId="367704FA" w14:textId="28766D8A" w:rsidR="00D43AB1" w:rsidRPr="00D43AB1" w:rsidRDefault="00D600A5" w:rsidP="00156D35">
      <w:pPr>
        <w:pStyle w:val="Sansinterligne"/>
        <w:rPr>
          <w:i/>
          <w:iCs/>
          <w:color w:val="70AD47" w:themeColor="accent6"/>
        </w:rPr>
      </w:pPr>
      <w:commentRangeStart w:id="13"/>
      <w:r>
        <w:rPr>
          <w:noProof/>
        </w:rPr>
        <w:drawing>
          <wp:inline distT="0" distB="0" distL="0" distR="0" wp14:anchorId="14BD6EED" wp14:editId="31D8577E">
            <wp:extent cx="5797912" cy="4822166"/>
            <wp:effectExtent l="0" t="0" r="0" b="0"/>
            <wp:docPr id="115672662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726621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987" cy="484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3"/>
      <w:r w:rsidR="00403C87">
        <w:rPr>
          <w:rStyle w:val="Marquedecommentaire"/>
        </w:rPr>
        <w:commentReference w:id="13"/>
      </w:r>
    </w:p>
    <w:p w14:paraId="0431637A" w14:textId="2563D527" w:rsidR="002B20E0" w:rsidRDefault="002B20E0" w:rsidP="002B20E0">
      <w:pPr>
        <w:rPr>
          <w:i/>
          <w:iCs/>
          <w:color w:val="70AD47" w:themeColor="accent6"/>
        </w:rPr>
      </w:pPr>
    </w:p>
    <w:tbl>
      <w:tblPr>
        <w:tblStyle w:val="Grilledutableau"/>
        <w:tblW w:w="9078" w:type="dxa"/>
        <w:tblLook w:val="04A0" w:firstRow="1" w:lastRow="0" w:firstColumn="1" w:lastColumn="0" w:noHBand="0" w:noVBand="1"/>
      </w:tblPr>
      <w:tblGrid>
        <w:gridCol w:w="2122"/>
        <w:gridCol w:w="6956"/>
      </w:tblGrid>
      <w:tr w:rsidR="00D600A5" w14:paraId="445B12DC" w14:textId="77777777" w:rsidTr="00E34A7C">
        <w:trPr>
          <w:trHeight w:val="329"/>
        </w:trPr>
        <w:tc>
          <w:tcPr>
            <w:tcW w:w="2122" w:type="dxa"/>
            <w:shd w:val="clear" w:color="auto" w:fill="F2F2F2" w:themeFill="background1" w:themeFillShade="F2"/>
          </w:tcPr>
          <w:p w14:paraId="463AC90F" w14:textId="43556C9C" w:rsidR="00D600A5" w:rsidRPr="00D600A5" w:rsidRDefault="00D600A5" w:rsidP="00D600A5">
            <w:pPr>
              <w:jc w:val="center"/>
              <w:rPr>
                <w:b/>
                <w:bCs/>
              </w:rPr>
            </w:pPr>
            <w:r w:rsidRPr="00D600A5">
              <w:rPr>
                <w:b/>
                <w:bCs/>
              </w:rPr>
              <w:t>Repère de fonction</w:t>
            </w:r>
          </w:p>
        </w:tc>
        <w:tc>
          <w:tcPr>
            <w:tcW w:w="6956" w:type="dxa"/>
            <w:shd w:val="clear" w:color="auto" w:fill="F2F2F2" w:themeFill="background1" w:themeFillShade="F2"/>
          </w:tcPr>
          <w:p w14:paraId="58402C13" w14:textId="499AEA80" w:rsidR="00D600A5" w:rsidRPr="00D600A5" w:rsidRDefault="00D600A5" w:rsidP="00D600A5">
            <w:pPr>
              <w:jc w:val="center"/>
              <w:rPr>
                <w:b/>
                <w:bCs/>
              </w:rPr>
            </w:pPr>
            <w:r w:rsidRPr="00D600A5">
              <w:rPr>
                <w:b/>
                <w:bCs/>
              </w:rPr>
              <w:t>Description de la fonction</w:t>
            </w:r>
          </w:p>
        </w:tc>
      </w:tr>
      <w:tr w:rsidR="00D600A5" w14:paraId="0E1119C4" w14:textId="77777777" w:rsidTr="00E34A7C">
        <w:trPr>
          <w:trHeight w:val="329"/>
        </w:trPr>
        <w:tc>
          <w:tcPr>
            <w:tcW w:w="2122" w:type="dxa"/>
          </w:tcPr>
          <w:p w14:paraId="74EF485A" w14:textId="7404B766" w:rsidR="00D600A5" w:rsidRPr="00D600A5" w:rsidRDefault="00D600A5" w:rsidP="00D600A5">
            <w:pPr>
              <w:jc w:val="center"/>
            </w:pPr>
            <w:r>
              <w:t>FP1</w:t>
            </w:r>
          </w:p>
        </w:tc>
        <w:tc>
          <w:tcPr>
            <w:tcW w:w="6956" w:type="dxa"/>
          </w:tcPr>
          <w:p w14:paraId="1AB79B02" w14:textId="09FAB41C" w:rsidR="00D600A5" w:rsidRPr="00D600A5" w:rsidRDefault="00D600A5" w:rsidP="00D600A5">
            <w:pPr>
              <w:jc w:val="center"/>
            </w:pPr>
            <w:r>
              <w:t xml:space="preserve">Génération d’un signal de fréquence variable </w:t>
            </w:r>
          </w:p>
        </w:tc>
      </w:tr>
      <w:tr w:rsidR="00D600A5" w14:paraId="3C54EC5A" w14:textId="77777777" w:rsidTr="00E34A7C">
        <w:trPr>
          <w:trHeight w:val="329"/>
        </w:trPr>
        <w:tc>
          <w:tcPr>
            <w:tcW w:w="2122" w:type="dxa"/>
          </w:tcPr>
          <w:p w14:paraId="4D872C12" w14:textId="04BE5C45" w:rsidR="00D600A5" w:rsidRDefault="00D600A5" w:rsidP="00D600A5">
            <w:pPr>
              <w:jc w:val="center"/>
            </w:pPr>
            <w:r>
              <w:t>FP2</w:t>
            </w:r>
          </w:p>
        </w:tc>
        <w:tc>
          <w:tcPr>
            <w:tcW w:w="6956" w:type="dxa"/>
          </w:tcPr>
          <w:p w14:paraId="55B282E8" w14:textId="13FCB52C" w:rsidR="00D600A5" w:rsidRPr="00D600A5" w:rsidRDefault="00D600A5" w:rsidP="00D600A5">
            <w:pPr>
              <w:jc w:val="center"/>
            </w:pPr>
            <w:r>
              <w:t>Mesure de la phase et de l’amplitude du signal reçu</w:t>
            </w:r>
          </w:p>
        </w:tc>
      </w:tr>
      <w:tr w:rsidR="00D600A5" w14:paraId="268B6CD5" w14:textId="77777777" w:rsidTr="00E34A7C">
        <w:trPr>
          <w:trHeight w:val="329"/>
        </w:trPr>
        <w:tc>
          <w:tcPr>
            <w:tcW w:w="2122" w:type="dxa"/>
          </w:tcPr>
          <w:p w14:paraId="5CB742F3" w14:textId="1713CE27" w:rsidR="00D600A5" w:rsidRDefault="00D600A5" w:rsidP="00D600A5">
            <w:pPr>
              <w:jc w:val="center"/>
            </w:pPr>
            <w:r>
              <w:t>FC1</w:t>
            </w:r>
          </w:p>
        </w:tc>
        <w:tc>
          <w:tcPr>
            <w:tcW w:w="6956" w:type="dxa"/>
          </w:tcPr>
          <w:p w14:paraId="7D905EA2" w14:textId="331C60EC" w:rsidR="00D600A5" w:rsidRPr="00D600A5" w:rsidRDefault="00D600A5" w:rsidP="00D600A5">
            <w:pPr>
              <w:jc w:val="center"/>
            </w:pPr>
            <w:r>
              <w:t>Voir l’état de l’appareil d’un coup d’œil</w:t>
            </w:r>
          </w:p>
        </w:tc>
      </w:tr>
      <w:tr w:rsidR="00D600A5" w14:paraId="050C0C93" w14:textId="77777777" w:rsidTr="00E34A7C">
        <w:trPr>
          <w:trHeight w:val="329"/>
        </w:trPr>
        <w:tc>
          <w:tcPr>
            <w:tcW w:w="2122" w:type="dxa"/>
          </w:tcPr>
          <w:p w14:paraId="75797F15" w14:textId="6FDDB2B2" w:rsidR="00D600A5" w:rsidRDefault="00D600A5" w:rsidP="00D600A5">
            <w:pPr>
              <w:jc w:val="center"/>
            </w:pPr>
            <w:r>
              <w:t>FC2</w:t>
            </w:r>
          </w:p>
        </w:tc>
        <w:tc>
          <w:tcPr>
            <w:tcW w:w="6956" w:type="dxa"/>
          </w:tcPr>
          <w:p w14:paraId="510D448F" w14:textId="49E7078E" w:rsidR="00D600A5" w:rsidRPr="00D600A5" w:rsidRDefault="00D600A5" w:rsidP="00D600A5">
            <w:pPr>
              <w:jc w:val="center"/>
            </w:pPr>
            <w:r>
              <w:t>Reset du système</w:t>
            </w:r>
          </w:p>
        </w:tc>
      </w:tr>
      <w:tr w:rsidR="00D600A5" w14:paraId="1D22F20F" w14:textId="77777777" w:rsidTr="00E34A7C">
        <w:trPr>
          <w:trHeight w:val="329"/>
        </w:trPr>
        <w:tc>
          <w:tcPr>
            <w:tcW w:w="2122" w:type="dxa"/>
          </w:tcPr>
          <w:p w14:paraId="2E6323F7" w14:textId="787F444F" w:rsidR="00D600A5" w:rsidRDefault="00D600A5" w:rsidP="00D600A5">
            <w:pPr>
              <w:jc w:val="center"/>
            </w:pPr>
            <w:r>
              <w:t>FC3</w:t>
            </w:r>
          </w:p>
        </w:tc>
        <w:tc>
          <w:tcPr>
            <w:tcW w:w="6956" w:type="dxa"/>
          </w:tcPr>
          <w:p w14:paraId="2C679745" w14:textId="573FA0E7" w:rsidR="00D600A5" w:rsidRPr="00D600A5" w:rsidRDefault="00D600A5" w:rsidP="00D600A5">
            <w:pPr>
              <w:jc w:val="center"/>
            </w:pPr>
            <w:r>
              <w:t>Faciliter la maintenance du système</w:t>
            </w:r>
          </w:p>
        </w:tc>
      </w:tr>
      <w:tr w:rsidR="00D600A5" w14:paraId="016C3011" w14:textId="77777777" w:rsidTr="00E34A7C">
        <w:trPr>
          <w:trHeight w:val="329"/>
        </w:trPr>
        <w:tc>
          <w:tcPr>
            <w:tcW w:w="2122" w:type="dxa"/>
          </w:tcPr>
          <w:p w14:paraId="0789A12E" w14:textId="0A4F8BC6" w:rsidR="00D600A5" w:rsidRDefault="00D600A5" w:rsidP="00D600A5">
            <w:pPr>
              <w:jc w:val="center"/>
            </w:pPr>
            <w:r>
              <w:t>FC4</w:t>
            </w:r>
          </w:p>
        </w:tc>
        <w:tc>
          <w:tcPr>
            <w:tcW w:w="6956" w:type="dxa"/>
          </w:tcPr>
          <w:p w14:paraId="45F920CD" w14:textId="5DE7A435" w:rsidR="00D600A5" w:rsidRPr="00D600A5" w:rsidRDefault="00D600A5" w:rsidP="00D600A5">
            <w:pPr>
              <w:jc w:val="center"/>
            </w:pPr>
            <w:r>
              <w:t>Limitation des dépenses</w:t>
            </w:r>
          </w:p>
        </w:tc>
      </w:tr>
      <w:tr w:rsidR="00D600A5" w14:paraId="4916070E" w14:textId="77777777" w:rsidTr="00E34A7C">
        <w:trPr>
          <w:trHeight w:val="329"/>
        </w:trPr>
        <w:tc>
          <w:tcPr>
            <w:tcW w:w="2122" w:type="dxa"/>
          </w:tcPr>
          <w:p w14:paraId="39975C95" w14:textId="35EB8DF9" w:rsidR="00D600A5" w:rsidRDefault="00D600A5" w:rsidP="00D600A5">
            <w:pPr>
              <w:jc w:val="center"/>
            </w:pPr>
            <w:r>
              <w:t>FC5</w:t>
            </w:r>
          </w:p>
        </w:tc>
        <w:tc>
          <w:tcPr>
            <w:tcW w:w="6956" w:type="dxa"/>
          </w:tcPr>
          <w:p w14:paraId="7EC79116" w14:textId="6011F73E" w:rsidR="00D600A5" w:rsidRPr="00D600A5" w:rsidRDefault="00D600A5" w:rsidP="00D600A5">
            <w:pPr>
              <w:jc w:val="center"/>
            </w:pPr>
            <w:r>
              <w:t>Se prémunir contre les dommages extérieurs </w:t>
            </w:r>
            <w:r w:rsidR="00EA500F">
              <w:t>dus aux ESD</w:t>
            </w:r>
            <w:r>
              <w:t xml:space="preserve"> </w:t>
            </w:r>
          </w:p>
        </w:tc>
      </w:tr>
      <w:tr w:rsidR="00D600A5" w14:paraId="6A238DC4" w14:textId="77777777" w:rsidTr="00E34A7C">
        <w:trPr>
          <w:trHeight w:val="329"/>
        </w:trPr>
        <w:tc>
          <w:tcPr>
            <w:tcW w:w="2122" w:type="dxa"/>
          </w:tcPr>
          <w:p w14:paraId="0CA61F3E" w14:textId="4706EEC5" w:rsidR="00D600A5" w:rsidRDefault="00D600A5" w:rsidP="00D600A5">
            <w:pPr>
              <w:jc w:val="center"/>
            </w:pPr>
            <w:r>
              <w:t>FC6</w:t>
            </w:r>
          </w:p>
        </w:tc>
        <w:tc>
          <w:tcPr>
            <w:tcW w:w="6956" w:type="dxa"/>
          </w:tcPr>
          <w:p w14:paraId="5C094186" w14:textId="780A63B8" w:rsidR="00D600A5" w:rsidRPr="00D600A5" w:rsidRDefault="00EA500F" w:rsidP="00D600A5">
            <w:pPr>
              <w:jc w:val="center"/>
            </w:pPr>
            <w:r>
              <w:t>Alimenter en énergie</w:t>
            </w:r>
          </w:p>
        </w:tc>
      </w:tr>
    </w:tbl>
    <w:p w14:paraId="217A8A87" w14:textId="4105520F" w:rsidR="002B20E0" w:rsidRDefault="002B20E0" w:rsidP="002B20E0">
      <w:pPr>
        <w:rPr>
          <w:i/>
          <w:iCs/>
          <w:color w:val="70AD47" w:themeColor="accent6"/>
        </w:rPr>
      </w:pPr>
    </w:p>
    <w:p w14:paraId="338D5DBE" w14:textId="77777777" w:rsidR="00026E71" w:rsidRDefault="00026E71" w:rsidP="00026E71"/>
    <w:p w14:paraId="7345BB05" w14:textId="6D998B71" w:rsidR="0009146A" w:rsidRDefault="0009146A" w:rsidP="00026E71">
      <w:r>
        <w:lastRenderedPageBreak/>
        <w:t>Ci-dessous le diagramme FAST du projet.</w:t>
      </w:r>
    </w:p>
    <w:p w14:paraId="68A4A5DD" w14:textId="3CA33D95" w:rsidR="0009146A" w:rsidRPr="00026E71" w:rsidRDefault="0009146A" w:rsidP="00026E71">
      <w:r w:rsidRPr="0009146A">
        <w:rPr>
          <w:noProof/>
        </w:rPr>
        <w:drawing>
          <wp:inline distT="0" distB="0" distL="0" distR="0" wp14:anchorId="5D7E3F84" wp14:editId="42BBAAC1">
            <wp:extent cx="5760720" cy="4259580"/>
            <wp:effectExtent l="0" t="0" r="0" b="7620"/>
            <wp:docPr id="1989515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1557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279C5" w14:textId="7B44DF2D" w:rsidR="007935AE" w:rsidRDefault="007935AE" w:rsidP="007935AE">
      <w:pPr>
        <w:pStyle w:val="Titre1"/>
      </w:pPr>
      <w:bookmarkStart w:id="14" w:name="_Toc189562151"/>
      <w:r>
        <w:lastRenderedPageBreak/>
        <w:t>Contraintes</w:t>
      </w:r>
      <w:bookmarkEnd w:id="14"/>
    </w:p>
    <w:p w14:paraId="07C8CC92" w14:textId="0074A14E" w:rsidR="00E34A7C" w:rsidRPr="008F5BA1" w:rsidRDefault="009C699A" w:rsidP="00E34A7C">
      <w:r>
        <w:t xml:space="preserve">Nous retrouvons dans cette parties les contraintes fournies par le client. </w:t>
      </w:r>
    </w:p>
    <w:p w14:paraId="42967084" w14:textId="0992187E" w:rsidR="00E34A7C" w:rsidRDefault="00E34A7C" w:rsidP="00E34A7C">
      <w:pPr>
        <w:pStyle w:val="Titre2"/>
      </w:pPr>
      <w:bookmarkStart w:id="15" w:name="_Toc189562152"/>
      <w:r>
        <w:t>Environnementales</w:t>
      </w:r>
      <w:bookmarkEnd w:id="15"/>
    </w:p>
    <w:p w14:paraId="302D5F32" w14:textId="77777777" w:rsidR="00E34A7C" w:rsidRDefault="00E34A7C" w:rsidP="00E34A7C"/>
    <w:p w14:paraId="25839DBE" w14:textId="2A172D09" w:rsidR="00E34A7C" w:rsidRDefault="00E34A7C" w:rsidP="00E34A7C">
      <w:r>
        <w:t>Cet équipement étant un prototype, nous ne nous attarderont pas sur les normes environnementales de type RoHS</w:t>
      </w:r>
      <w:r w:rsidR="000438FB">
        <w:t xml:space="preserve"> </w:t>
      </w:r>
      <w:r w:rsidR="004C43DB">
        <w:t>et</w:t>
      </w:r>
      <w:r>
        <w:t xml:space="preserve"> REACH.</w:t>
      </w:r>
    </w:p>
    <w:p w14:paraId="20EA433B" w14:textId="77777777" w:rsidR="00E34A7C" w:rsidRDefault="00E34A7C" w:rsidP="00E34A7C"/>
    <w:p w14:paraId="39C5FE71" w14:textId="0F31529C" w:rsidR="00F76919" w:rsidRPr="009A7061" w:rsidRDefault="00B54F63" w:rsidP="00F76919">
      <w:proofErr w:type="spellStart"/>
      <w:r>
        <w:rPr>
          <w:rFonts w:ascii="Calibri" w:hAnsi="Calibri" w:cs="Calibri"/>
          <w:color w:val="FF0000"/>
        </w:rPr>
        <w:t>CDC</w:t>
      </w:r>
      <w:r w:rsidR="00546776">
        <w:rPr>
          <w:rFonts w:ascii="Calibri" w:hAnsi="Calibri" w:cs="Calibri"/>
          <w:color w:val="FF0000"/>
        </w:rPr>
        <w:t>_Bode</w:t>
      </w:r>
      <w:proofErr w:type="spellEnd"/>
      <w:proofErr w:type="gramStart"/>
      <w:r w:rsidR="00546776" w:rsidRPr="00565B66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64027D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="00F76919" w:rsidRPr="00565B66">
        <w:rPr>
          <w:rFonts w:ascii="Calibri" w:hAnsi="Calibri" w:cs="Calibri"/>
          <w:color w:val="FF0000"/>
        </w:rPr>
        <w:t xml:space="preserve"> </w:t>
      </w:r>
    </w:p>
    <w:p w14:paraId="7BBF0406" w14:textId="10A6D65E" w:rsidR="00F76919" w:rsidRPr="00565B66" w:rsidRDefault="007E1C11" w:rsidP="00F7691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Résistance décharges électrostatiques</w:t>
      </w:r>
    </w:p>
    <w:p w14:paraId="270F97D2" w14:textId="4643BCF1" w:rsidR="00F76919" w:rsidRPr="00565B66" w:rsidRDefault="00546776" w:rsidP="00F7691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Les différentes interfaces électriques doivent supporter des décharges électrostatiques </w:t>
      </w:r>
      <w:r w:rsidR="005C780B">
        <w:rPr>
          <w:rFonts w:ascii="Calibri" w:hAnsi="Calibri" w:cs="Calibri"/>
          <w:color w:val="000000" w:themeColor="text1"/>
        </w:rPr>
        <w:t xml:space="preserve">niveau 2, conformément à la norme </w:t>
      </w:r>
      <w:r w:rsidR="005C780B" w:rsidRPr="004C43DB">
        <w:t>ANSI/ESD S541-2003</w:t>
      </w:r>
    </w:p>
    <w:p w14:paraId="1C401886" w14:textId="75A6A1C9" w:rsidR="00F76919" w:rsidRPr="00565B66" w:rsidRDefault="00E8261D" w:rsidP="00F7691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</w:t>
      </w:r>
      <w:r w:rsidR="00546776">
        <w:rPr>
          <w:rFonts w:ascii="Calibri" w:hAnsi="Calibri" w:cs="Calibri"/>
          <w:i/>
          <w:iCs/>
          <w:color w:val="4472C4" w:themeColor="accent1"/>
        </w:rPr>
        <w:t>,</w:t>
      </w:r>
      <w:r w:rsidR="00F7691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546776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B834DF">
        <w:rPr>
          <w:rFonts w:ascii="Calibri" w:hAnsi="Calibri" w:cs="Calibri"/>
          <w:i/>
          <w:iCs/>
          <w:color w:val="4472C4" w:themeColor="accent1"/>
        </w:rPr>
        <w:t>0</w:t>
      </w:r>
    </w:p>
    <w:p w14:paraId="61F9A039" w14:textId="77777777" w:rsidR="00F76919" w:rsidRPr="00565B66" w:rsidRDefault="00F76919" w:rsidP="00F7691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52A325A7" w14:textId="77777777" w:rsidR="00E34A7C" w:rsidRPr="00E34A7C" w:rsidRDefault="00E34A7C" w:rsidP="00E34A7C"/>
    <w:p w14:paraId="258E849C" w14:textId="75832103" w:rsidR="00E34A7C" w:rsidRDefault="00E34A7C" w:rsidP="00E34A7C">
      <w:pPr>
        <w:pStyle w:val="Titre2"/>
      </w:pPr>
      <w:bookmarkStart w:id="16" w:name="_Toc189562153"/>
      <w:r>
        <w:t>Techniques</w:t>
      </w:r>
      <w:bookmarkEnd w:id="16"/>
    </w:p>
    <w:p w14:paraId="6B11CCD9" w14:textId="77777777" w:rsidR="00DC0CFC" w:rsidRDefault="00DC0CFC" w:rsidP="00DC0CFC"/>
    <w:p w14:paraId="22E81F18" w14:textId="60638B4B" w:rsidR="00DC0CFC" w:rsidRPr="00DC0CFC" w:rsidRDefault="00DC0CFC" w:rsidP="00DC0CFC">
      <w:pPr>
        <w:pStyle w:val="Titre3"/>
      </w:pPr>
      <w:bookmarkStart w:id="17" w:name="_Toc189562154"/>
      <w:r>
        <w:t>Interfaces</w:t>
      </w:r>
      <w:bookmarkEnd w:id="17"/>
    </w:p>
    <w:p w14:paraId="0CEC1976" w14:textId="77777777" w:rsidR="002224DB" w:rsidRDefault="002224DB" w:rsidP="002224DB"/>
    <w:p w14:paraId="131B0A5B" w14:textId="77777777" w:rsidR="002224DB" w:rsidRPr="009A7061" w:rsidRDefault="002224DB" w:rsidP="002224DB">
      <w:proofErr w:type="spellStart"/>
      <w:r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565B66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64027D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565B66">
        <w:rPr>
          <w:rFonts w:ascii="Calibri" w:hAnsi="Calibri" w:cs="Calibri"/>
          <w:color w:val="FF0000"/>
        </w:rPr>
        <w:t xml:space="preserve"> </w:t>
      </w:r>
    </w:p>
    <w:p w14:paraId="0F690919" w14:textId="4E39439E" w:rsidR="002224DB" w:rsidRPr="00565B66" w:rsidRDefault="002224DB" w:rsidP="002224D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Type de connecteur</w:t>
      </w:r>
    </w:p>
    <w:p w14:paraId="4B8EB4DC" w14:textId="4FD9F4FB" w:rsidR="002224DB" w:rsidRDefault="002224DB" w:rsidP="002224D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Les connecteurs d’interface avec le DUT doivent être des SMA </w:t>
      </w:r>
      <w:r w:rsidR="00F2199A">
        <w:rPr>
          <w:rFonts w:ascii="Calibri" w:hAnsi="Calibri" w:cs="Calibri"/>
          <w:color w:val="000000" w:themeColor="text1"/>
        </w:rPr>
        <w:t>mâle</w:t>
      </w:r>
    </w:p>
    <w:p w14:paraId="215466B9" w14:textId="672926E7" w:rsidR="00F2199A" w:rsidRDefault="003E0594" w:rsidP="002224D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connecteur d’interface entre l’équipement et l’ordinateur doit être un USB type C, de génération 2.0</w:t>
      </w:r>
    </w:p>
    <w:p w14:paraId="443AB4F2" w14:textId="16EF79D2" w:rsidR="00CB5D52" w:rsidRPr="00565B66" w:rsidRDefault="00CB5D52" w:rsidP="002224D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 connecteur d’alimentation doit être </w:t>
      </w:r>
      <w:proofErr w:type="gramStart"/>
      <w:r>
        <w:rPr>
          <w:rFonts w:ascii="Calibri" w:hAnsi="Calibri" w:cs="Calibri"/>
          <w:color w:val="000000" w:themeColor="text1"/>
        </w:rPr>
        <w:t>un IEC femelle</w:t>
      </w:r>
      <w:proofErr w:type="gramEnd"/>
      <w:r>
        <w:rPr>
          <w:rFonts w:ascii="Calibri" w:hAnsi="Calibri" w:cs="Calibri"/>
          <w:color w:val="000000" w:themeColor="text1"/>
        </w:rPr>
        <w:t xml:space="preserve"> </w:t>
      </w:r>
    </w:p>
    <w:p w14:paraId="3CBD3F47" w14:textId="4E183D92" w:rsidR="002224DB" w:rsidRPr="00565B66" w:rsidRDefault="002224DB" w:rsidP="002224DB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Inspection,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F2199A">
        <w:rPr>
          <w:rFonts w:ascii="Calibri" w:hAnsi="Calibri" w:cs="Calibri"/>
          <w:i/>
          <w:iCs/>
          <w:color w:val="4472C4" w:themeColor="accent1"/>
        </w:rPr>
        <w:t>0</w:t>
      </w:r>
    </w:p>
    <w:p w14:paraId="43315B16" w14:textId="77777777" w:rsidR="002224DB" w:rsidRDefault="002224DB" w:rsidP="002224D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2DC1FB3D" w14:textId="77777777" w:rsidR="00C82D72" w:rsidRDefault="00C82D72" w:rsidP="002224DB">
      <w:pPr>
        <w:rPr>
          <w:rFonts w:ascii="Calibri" w:hAnsi="Calibri" w:cs="Calibri"/>
          <w:i/>
          <w:iCs/>
          <w:color w:val="70AD47" w:themeColor="accent6"/>
        </w:rPr>
      </w:pPr>
    </w:p>
    <w:p w14:paraId="0B9BB3FD" w14:textId="77777777" w:rsidR="00D251E7" w:rsidRPr="002758DF" w:rsidRDefault="00D251E7" w:rsidP="00D251E7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6F54A44F" w14:textId="1DC0512F" w:rsidR="00D251E7" w:rsidRPr="002758DF" w:rsidRDefault="00721779" w:rsidP="00D251E7">
      <w:pPr>
        <w:rPr>
          <w:rFonts w:ascii="Calibri" w:hAnsi="Calibri" w:cs="Calibri"/>
          <w:color w:val="4472C4" w:themeColor="accent1"/>
        </w:rPr>
      </w:pPr>
      <w:r w:rsidRPr="002758DF">
        <w:rPr>
          <w:rFonts w:ascii="Calibri" w:hAnsi="Calibri" w:cs="Calibri"/>
          <w:color w:val="4472C4" w:themeColor="accent1"/>
        </w:rPr>
        <w:t>Rôle</w:t>
      </w:r>
      <w:r w:rsidR="00D251E7" w:rsidRPr="002758DF">
        <w:rPr>
          <w:rFonts w:ascii="Calibri" w:hAnsi="Calibri" w:cs="Calibri"/>
          <w:color w:val="4472C4" w:themeColor="accent1"/>
        </w:rPr>
        <w:t xml:space="preserve"> </w:t>
      </w:r>
      <w:proofErr w:type="spellStart"/>
      <w:r w:rsidR="00D251E7" w:rsidRPr="002758DF">
        <w:rPr>
          <w:rFonts w:ascii="Calibri" w:hAnsi="Calibri" w:cs="Calibri"/>
          <w:color w:val="4472C4" w:themeColor="accent1"/>
        </w:rPr>
        <w:t>LEDs</w:t>
      </w:r>
      <w:proofErr w:type="spellEnd"/>
      <w:r w:rsidR="00D251E7" w:rsidRPr="002758DF">
        <w:rPr>
          <w:rFonts w:ascii="Calibri" w:hAnsi="Calibri" w:cs="Calibri"/>
          <w:color w:val="4472C4" w:themeColor="accent1"/>
        </w:rPr>
        <w:t xml:space="preserve"> interface </w:t>
      </w:r>
    </w:p>
    <w:p w14:paraId="1D305BC5" w14:textId="0303BBCF" w:rsidR="00D251E7" w:rsidRDefault="00CD1C8E" w:rsidP="00D251E7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L’IHM doit posséde</w:t>
      </w:r>
      <w:r w:rsidR="0046680B">
        <w:rPr>
          <w:rFonts w:ascii="Calibri" w:hAnsi="Calibri" w:cs="Calibri"/>
          <w:color w:val="000000" w:themeColor="text1"/>
        </w:rPr>
        <w:t xml:space="preserve">r </w:t>
      </w:r>
      <w:r>
        <w:rPr>
          <w:rFonts w:ascii="Calibri" w:hAnsi="Calibri" w:cs="Calibri"/>
          <w:color w:val="000000" w:themeColor="text1"/>
        </w:rPr>
        <w:t>:</w:t>
      </w:r>
    </w:p>
    <w:p w14:paraId="47E4ADB8" w14:textId="19411DC6" w:rsidR="00CD1C8E" w:rsidRDefault="00CD1C8E" w:rsidP="00CD1C8E">
      <w:pPr>
        <w:pStyle w:val="Paragraphedeliste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lastRenderedPageBreak/>
        <w:t>Une rouge, allumée lorsque le logiciel a démarré et est opérationnel</w:t>
      </w:r>
    </w:p>
    <w:p w14:paraId="35AA5259" w14:textId="59EEB97D" w:rsidR="00CD1C8E" w:rsidRDefault="00CD1C8E" w:rsidP="00CD1C8E">
      <w:pPr>
        <w:pStyle w:val="Paragraphedeliste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Une </w:t>
      </w:r>
      <w:r w:rsidR="00444773">
        <w:rPr>
          <w:rFonts w:ascii="Calibri" w:hAnsi="Calibri" w:cs="Calibri"/>
          <w:color w:val="000000" w:themeColor="text1"/>
        </w:rPr>
        <w:t>verte</w:t>
      </w:r>
      <w:r>
        <w:rPr>
          <w:rFonts w:ascii="Calibri" w:hAnsi="Calibri" w:cs="Calibri"/>
          <w:color w:val="000000" w:themeColor="text1"/>
        </w:rPr>
        <w:t xml:space="preserve"> éteinte par défaut, allumée lors de l’acquisition de données</w:t>
      </w:r>
    </w:p>
    <w:p w14:paraId="2DA98210" w14:textId="7923954C" w:rsidR="00444773" w:rsidRPr="00565B66" w:rsidRDefault="00444773" w:rsidP="00CD1C8E">
      <w:pPr>
        <w:pStyle w:val="Paragraphedeliste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Une bleue, allumée lors de la détection </w:t>
      </w:r>
      <w:r w:rsidR="004C10BE">
        <w:rPr>
          <w:rFonts w:ascii="Calibri" w:hAnsi="Calibri" w:cs="Calibri"/>
          <w:color w:val="000000" w:themeColor="text1"/>
        </w:rPr>
        <w:t>d’une anomalie</w:t>
      </w:r>
    </w:p>
    <w:p w14:paraId="633D4BC9" w14:textId="283ECA02" w:rsidR="00D251E7" w:rsidRPr="00565B66" w:rsidRDefault="00D251E7" w:rsidP="00D251E7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A95963">
        <w:rPr>
          <w:rFonts w:ascii="Calibri" w:hAnsi="Calibri" w:cs="Calibri"/>
          <w:i/>
          <w:iCs/>
          <w:color w:val="4472C4" w:themeColor="accent1"/>
        </w:rPr>
        <w:t>3</w:t>
      </w:r>
    </w:p>
    <w:p w14:paraId="41915934" w14:textId="77777777" w:rsidR="00D251E7" w:rsidRDefault="00D251E7" w:rsidP="00D251E7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0F57913A" w14:textId="77777777" w:rsidR="00A51446" w:rsidRDefault="00A51446" w:rsidP="00D251E7">
      <w:pPr>
        <w:rPr>
          <w:rFonts w:ascii="Calibri" w:hAnsi="Calibri" w:cs="Calibri"/>
          <w:i/>
          <w:iCs/>
          <w:color w:val="70AD47" w:themeColor="accent6"/>
        </w:rPr>
      </w:pPr>
    </w:p>
    <w:p w14:paraId="4AAD359F" w14:textId="77777777" w:rsidR="00A51446" w:rsidRPr="002758DF" w:rsidRDefault="00A51446" w:rsidP="00A51446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1EEFC63" w14:textId="0C99014C" w:rsidR="00A51446" w:rsidRPr="002758DF" w:rsidRDefault="00721779" w:rsidP="00A51446">
      <w:pPr>
        <w:rPr>
          <w:rFonts w:ascii="Calibri" w:hAnsi="Calibri" w:cs="Calibri"/>
          <w:color w:val="4472C4" w:themeColor="accent1"/>
        </w:rPr>
      </w:pPr>
      <w:r w:rsidRPr="002758DF">
        <w:rPr>
          <w:rFonts w:ascii="Calibri" w:hAnsi="Calibri" w:cs="Calibri"/>
          <w:color w:val="4472C4" w:themeColor="accent1"/>
        </w:rPr>
        <w:t>Rôle</w:t>
      </w:r>
      <w:r w:rsidR="00CC5DD0" w:rsidRPr="002758DF">
        <w:rPr>
          <w:rFonts w:ascii="Calibri" w:hAnsi="Calibri" w:cs="Calibri"/>
          <w:color w:val="4472C4" w:themeColor="accent1"/>
        </w:rPr>
        <w:t xml:space="preserve"> b</w:t>
      </w:r>
      <w:r w:rsidR="0022509C" w:rsidRPr="002758DF">
        <w:rPr>
          <w:rFonts w:ascii="Calibri" w:hAnsi="Calibri" w:cs="Calibri"/>
          <w:color w:val="4472C4" w:themeColor="accent1"/>
        </w:rPr>
        <w:t>outon Reset</w:t>
      </w:r>
    </w:p>
    <w:p w14:paraId="76CF900B" w14:textId="1D27C8A3" w:rsidR="00A51446" w:rsidRPr="00565B66" w:rsidRDefault="00CC5DD0" w:rsidP="0058204E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Un bouton reset doit pouvoir remettre le système dans son état initial, avec un simple appui</w:t>
      </w:r>
    </w:p>
    <w:p w14:paraId="13D5F29B" w14:textId="476A8A70" w:rsidR="00A51446" w:rsidRPr="00565B66" w:rsidRDefault="00A51446" w:rsidP="00A51446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052FD0">
        <w:rPr>
          <w:rFonts w:ascii="Calibri" w:hAnsi="Calibri" w:cs="Calibri"/>
          <w:i/>
          <w:iCs/>
          <w:color w:val="4472C4" w:themeColor="accent1"/>
        </w:rPr>
        <w:t>3</w:t>
      </w:r>
    </w:p>
    <w:p w14:paraId="70979AAE" w14:textId="0AAF1736" w:rsidR="00CC5DD0" w:rsidRDefault="00A51446" w:rsidP="00A51446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B938707" w14:textId="77777777" w:rsidR="00DC0CFC" w:rsidRDefault="00DC0CFC" w:rsidP="00A51446">
      <w:pPr>
        <w:rPr>
          <w:rFonts w:ascii="Calibri" w:hAnsi="Calibri" w:cs="Calibri"/>
          <w:i/>
          <w:iCs/>
          <w:color w:val="70AD47" w:themeColor="accent6"/>
        </w:rPr>
      </w:pPr>
    </w:p>
    <w:p w14:paraId="1B55DC8F" w14:textId="73015E15" w:rsidR="00DC0CFC" w:rsidRDefault="00DC0CFC" w:rsidP="00DC0CFC">
      <w:pPr>
        <w:pStyle w:val="Titre3"/>
      </w:pPr>
      <w:bookmarkStart w:id="18" w:name="_Toc189562155"/>
      <w:r>
        <w:t>Maintenance et évolutivité</w:t>
      </w:r>
      <w:bookmarkEnd w:id="18"/>
    </w:p>
    <w:p w14:paraId="0D7ADAC6" w14:textId="77777777" w:rsidR="002C250E" w:rsidRDefault="002C250E" w:rsidP="00A51446">
      <w:pPr>
        <w:rPr>
          <w:rFonts w:ascii="Calibri" w:hAnsi="Calibri" w:cs="Calibri"/>
          <w:i/>
          <w:iCs/>
          <w:color w:val="70AD47" w:themeColor="accent6"/>
        </w:rPr>
      </w:pPr>
    </w:p>
    <w:p w14:paraId="11B65383" w14:textId="77777777" w:rsidR="00721779" w:rsidRPr="002758DF" w:rsidRDefault="00721779" w:rsidP="00721779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AAE76D3" w14:textId="454C89BB" w:rsidR="00721779" w:rsidRPr="002758DF" w:rsidRDefault="00721779" w:rsidP="0072177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Réparabilité</w:t>
      </w:r>
    </w:p>
    <w:p w14:paraId="321132E7" w14:textId="74C6C9F9" w:rsidR="00721779" w:rsidRDefault="00721779" w:rsidP="0072177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Les différentes fonctions du système doivent être sur des carte</w:t>
      </w:r>
      <w:r w:rsidR="009E2F14">
        <w:rPr>
          <w:rFonts w:ascii="Calibri" w:hAnsi="Calibri" w:cs="Calibri"/>
          <w:color w:val="000000" w:themeColor="text1"/>
        </w:rPr>
        <w:t>s</w:t>
      </w:r>
      <w:r>
        <w:rPr>
          <w:rFonts w:ascii="Calibri" w:hAnsi="Calibri" w:cs="Calibri"/>
          <w:color w:val="000000" w:themeColor="text1"/>
        </w:rPr>
        <w:t xml:space="preserve"> isolées</w:t>
      </w:r>
    </w:p>
    <w:p w14:paraId="0236AB8E" w14:textId="19756471" w:rsidR="001257C7" w:rsidRDefault="001257C7" w:rsidP="0072177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Chaque carte doit pouvoir être retirée avec </w:t>
      </w:r>
      <w:r w:rsidR="006A5544">
        <w:rPr>
          <w:rFonts w:ascii="Calibri" w:hAnsi="Calibri" w:cs="Calibri"/>
          <w:color w:val="000000" w:themeColor="text1"/>
        </w:rPr>
        <w:t>un unique geste</w:t>
      </w:r>
    </w:p>
    <w:p w14:paraId="0A33801F" w14:textId="71AE6AAE" w:rsidR="009E2F14" w:rsidRDefault="009E2F14" w:rsidP="0072177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La documentation du système complet doit être dans une carte SD, non reliée </w:t>
      </w:r>
      <w:r w:rsidR="00310FB1">
        <w:rPr>
          <w:rFonts w:ascii="Calibri" w:hAnsi="Calibri" w:cs="Calibri"/>
          <w:color w:val="000000" w:themeColor="text1"/>
        </w:rPr>
        <w:t>électroniquement, fixée sur un PCB dans un socket micro SD</w:t>
      </w:r>
    </w:p>
    <w:p w14:paraId="493EBAFA" w14:textId="288AC0A9" w:rsidR="00B36DB7" w:rsidRPr="00565B66" w:rsidRDefault="00B36DB7" w:rsidP="0072177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L’état des rails d’alimentation doit être facilement lisible via des </w:t>
      </w:r>
      <w:proofErr w:type="spellStart"/>
      <w:r>
        <w:rPr>
          <w:rFonts w:ascii="Calibri" w:hAnsi="Calibri" w:cs="Calibri"/>
          <w:color w:val="000000" w:themeColor="text1"/>
        </w:rPr>
        <w:t>LEDs</w:t>
      </w:r>
      <w:proofErr w:type="spellEnd"/>
      <w:r>
        <w:rPr>
          <w:rFonts w:ascii="Calibri" w:hAnsi="Calibri" w:cs="Calibri"/>
          <w:color w:val="000000" w:themeColor="text1"/>
        </w:rPr>
        <w:t>, une pour chaque rail</w:t>
      </w:r>
    </w:p>
    <w:p w14:paraId="58DA8EE0" w14:textId="63D53E76" w:rsidR="00721779" w:rsidRPr="00565B66" w:rsidRDefault="00356D25" w:rsidP="0072177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Inspection</w:t>
      </w:r>
      <w:r w:rsidR="00721779">
        <w:rPr>
          <w:rFonts w:ascii="Calibri" w:hAnsi="Calibri" w:cs="Calibri"/>
          <w:i/>
          <w:iCs/>
          <w:color w:val="4472C4" w:themeColor="accent1"/>
        </w:rPr>
        <w:t>,</w:t>
      </w:r>
      <w:r w:rsidR="0072177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721779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0</w:t>
      </w:r>
      <w:r w:rsidR="00721779" w:rsidRPr="00565B66">
        <w:rPr>
          <w:rFonts w:ascii="Calibri" w:hAnsi="Calibri" w:cs="Calibri"/>
          <w:i/>
          <w:iCs/>
          <w:color w:val="4472C4" w:themeColor="accent1"/>
        </w:rPr>
        <w:t xml:space="preserve"> </w:t>
      </w:r>
    </w:p>
    <w:p w14:paraId="53A801BD" w14:textId="77777777" w:rsidR="00721779" w:rsidRDefault="00721779" w:rsidP="0072177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08C1B0C3" w14:textId="77777777" w:rsidR="001C5FF1" w:rsidRDefault="001C5FF1" w:rsidP="00721779">
      <w:pPr>
        <w:rPr>
          <w:rFonts w:ascii="Calibri" w:hAnsi="Calibri" w:cs="Calibri"/>
          <w:i/>
          <w:iCs/>
          <w:color w:val="70AD47" w:themeColor="accent6"/>
        </w:rPr>
      </w:pPr>
    </w:p>
    <w:p w14:paraId="63084DF5" w14:textId="3B4D00D7" w:rsidR="001C5FF1" w:rsidRDefault="001C5FF1" w:rsidP="001C5FF1">
      <w:pPr>
        <w:pStyle w:val="Titre3"/>
      </w:pPr>
      <w:bookmarkStart w:id="19" w:name="_Toc189562156"/>
      <w:r>
        <w:t>Performance</w:t>
      </w:r>
      <w:bookmarkEnd w:id="19"/>
    </w:p>
    <w:p w14:paraId="54A7354A" w14:textId="77777777" w:rsidR="001C5FF1" w:rsidRDefault="001C5FF1" w:rsidP="001C5FF1"/>
    <w:p w14:paraId="0C9F23A1" w14:textId="2FC0FBAF" w:rsidR="001C5FF1" w:rsidRDefault="001C5FF1" w:rsidP="001C5FF1">
      <w:r>
        <w:t>Cette section identifie chacune des exigences de performance clés</w:t>
      </w:r>
      <w:r w:rsidR="004150FF">
        <w:t xml:space="preserve"> imposées par le client.</w:t>
      </w:r>
    </w:p>
    <w:p w14:paraId="09566F15" w14:textId="77777777" w:rsidR="001A0396" w:rsidRDefault="001A0396" w:rsidP="001C5FF1"/>
    <w:p w14:paraId="42C437DB" w14:textId="5352C868" w:rsidR="001A0396" w:rsidRDefault="001A0396" w:rsidP="001A0396">
      <w:pPr>
        <w:pStyle w:val="Titre4"/>
      </w:pPr>
      <w:r>
        <w:t>Générateur</w:t>
      </w:r>
    </w:p>
    <w:p w14:paraId="11075F8F" w14:textId="77777777" w:rsidR="001C5FF1" w:rsidRDefault="001C5FF1" w:rsidP="001C5FF1"/>
    <w:p w14:paraId="62887DC0" w14:textId="77777777" w:rsidR="001C5FF1" w:rsidRPr="002758DF" w:rsidRDefault="001C5FF1" w:rsidP="001C5FF1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294D2A75" w14:textId="2500E694" w:rsidR="001C5FF1" w:rsidRPr="002758DF" w:rsidRDefault="0000130B" w:rsidP="001C5FF1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lastRenderedPageBreak/>
        <w:t xml:space="preserve">Générateur </w:t>
      </w:r>
      <w:r w:rsidR="001716BA">
        <w:rPr>
          <w:rFonts w:ascii="Calibri" w:hAnsi="Calibri" w:cs="Calibri"/>
          <w:color w:val="4472C4" w:themeColor="accent1"/>
        </w:rPr>
        <w:t>de signal, comportement en fréquence</w:t>
      </w:r>
    </w:p>
    <w:p w14:paraId="1062A013" w14:textId="12C64A7A" w:rsidR="001C5FF1" w:rsidRDefault="00EC10E1" w:rsidP="001C5FF1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générateur doit avoir une bande de fréquence ajustable de 200kHz à 20MHz</w:t>
      </w:r>
    </w:p>
    <w:p w14:paraId="7A0F9E8E" w14:textId="5A80326F" w:rsidR="001716BA" w:rsidRDefault="001716BA" w:rsidP="001C5FF1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précision doit être de ±</w:t>
      </w:r>
      <w:r w:rsidR="00775895">
        <w:rPr>
          <w:rFonts w:ascii="Calibri" w:hAnsi="Calibri" w:cs="Calibri"/>
          <w:color w:val="000000" w:themeColor="text1"/>
        </w:rPr>
        <w:t>50</w:t>
      </w:r>
      <w:r w:rsidR="005B0E0C">
        <w:rPr>
          <w:rFonts w:ascii="Calibri" w:hAnsi="Calibri" w:cs="Calibri"/>
          <w:color w:val="000000" w:themeColor="text1"/>
        </w:rPr>
        <w:t>0</w:t>
      </w:r>
      <w:r>
        <w:rPr>
          <w:rFonts w:ascii="Calibri" w:hAnsi="Calibri" w:cs="Calibri"/>
          <w:color w:val="000000" w:themeColor="text1"/>
        </w:rPr>
        <w:t>Hz</w:t>
      </w:r>
      <w:r w:rsidR="00452258">
        <w:rPr>
          <w:rFonts w:ascii="Calibri" w:hAnsi="Calibri" w:cs="Calibri"/>
          <w:color w:val="000000" w:themeColor="text1"/>
        </w:rPr>
        <w:t xml:space="preserve"> minimum</w:t>
      </w:r>
      <w:r w:rsidR="00A76FFF">
        <w:rPr>
          <w:rFonts w:ascii="Calibri" w:hAnsi="Calibri" w:cs="Calibri"/>
          <w:color w:val="000000" w:themeColor="text1"/>
        </w:rPr>
        <w:t xml:space="preserve"> sur toute la bande passante</w:t>
      </w:r>
    </w:p>
    <w:p w14:paraId="47B8D855" w14:textId="463D55C6" w:rsidR="00303966" w:rsidRPr="00565B66" w:rsidRDefault="00303966" w:rsidP="001C5FF1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La résolution de la fréquence doit être de </w:t>
      </w:r>
      <w:r w:rsidR="00452258">
        <w:rPr>
          <w:rFonts w:ascii="Calibri" w:hAnsi="Calibri" w:cs="Calibri"/>
          <w:color w:val="000000" w:themeColor="text1"/>
        </w:rPr>
        <w:t>500</w:t>
      </w:r>
      <w:r>
        <w:rPr>
          <w:rFonts w:ascii="Calibri" w:hAnsi="Calibri" w:cs="Calibri"/>
          <w:color w:val="000000" w:themeColor="text1"/>
        </w:rPr>
        <w:t>Hz</w:t>
      </w:r>
      <w:r w:rsidR="00452258">
        <w:rPr>
          <w:rFonts w:ascii="Calibri" w:hAnsi="Calibri" w:cs="Calibri"/>
          <w:color w:val="000000" w:themeColor="text1"/>
        </w:rPr>
        <w:t xml:space="preserve"> minimum</w:t>
      </w:r>
      <w:r w:rsidR="00A76FFF" w:rsidRPr="00A76FFF">
        <w:rPr>
          <w:rFonts w:ascii="Calibri" w:hAnsi="Calibri" w:cs="Calibri"/>
          <w:color w:val="000000" w:themeColor="text1"/>
        </w:rPr>
        <w:t xml:space="preserve"> </w:t>
      </w:r>
      <w:r w:rsidR="00A76FFF">
        <w:rPr>
          <w:rFonts w:ascii="Calibri" w:hAnsi="Calibri" w:cs="Calibri"/>
          <w:color w:val="000000" w:themeColor="text1"/>
        </w:rPr>
        <w:t>sur toute la bande passante</w:t>
      </w:r>
    </w:p>
    <w:p w14:paraId="32A3BD03" w14:textId="1E1C70C2" w:rsidR="001C5FF1" w:rsidRPr="00565B66" w:rsidRDefault="00EC10E1" w:rsidP="001C5FF1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1C5FF1">
        <w:rPr>
          <w:rFonts w:ascii="Calibri" w:hAnsi="Calibri" w:cs="Calibri"/>
          <w:i/>
          <w:iCs/>
          <w:color w:val="4472C4" w:themeColor="accent1"/>
        </w:rPr>
        <w:t>,</w:t>
      </w:r>
      <w:r w:rsidR="001C5FF1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1C5FF1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264866">
        <w:rPr>
          <w:rFonts w:ascii="Calibri" w:hAnsi="Calibri" w:cs="Calibri"/>
          <w:i/>
          <w:iCs/>
          <w:color w:val="4472C4" w:themeColor="accent1"/>
        </w:rPr>
        <w:t>3</w:t>
      </w:r>
    </w:p>
    <w:p w14:paraId="4E96FA33" w14:textId="77777777" w:rsidR="001C5FF1" w:rsidRDefault="001C5FF1" w:rsidP="001C5FF1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199BBD3" w14:textId="77777777" w:rsidR="006E0D7C" w:rsidRDefault="006E0D7C" w:rsidP="001C5FF1">
      <w:pPr>
        <w:rPr>
          <w:rFonts w:ascii="Calibri" w:hAnsi="Calibri" w:cs="Calibri"/>
          <w:i/>
          <w:iCs/>
          <w:color w:val="70AD47" w:themeColor="accent6"/>
        </w:rPr>
      </w:pPr>
    </w:p>
    <w:p w14:paraId="520223EE" w14:textId="77777777" w:rsidR="006E0D7C" w:rsidRPr="002758DF" w:rsidRDefault="006E0D7C" w:rsidP="006E0D7C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72932AF" w14:textId="66330E0A" w:rsidR="006E0D7C" w:rsidRPr="002758DF" w:rsidRDefault="006E0D7C" w:rsidP="006E0D7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</w:t>
      </w:r>
      <w:r w:rsidR="00A46569">
        <w:rPr>
          <w:rFonts w:ascii="Calibri" w:hAnsi="Calibri" w:cs="Calibri"/>
          <w:color w:val="4472C4" w:themeColor="accent1"/>
        </w:rPr>
        <w:t>de signal, impédance de sortie</w:t>
      </w:r>
    </w:p>
    <w:p w14:paraId="428A3984" w14:textId="4F1FC7CF" w:rsidR="006E0D7C" w:rsidRPr="00565B66" w:rsidRDefault="00A46569" w:rsidP="006E0D7C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L’impédance de sortie doit être de 50Ohm</w:t>
      </w:r>
      <w:r w:rsidR="006F213E">
        <w:rPr>
          <w:rFonts w:ascii="Calibri" w:hAnsi="Calibri" w:cs="Calibri"/>
          <w:color w:val="000000" w:themeColor="text1"/>
        </w:rPr>
        <w:t>, ±2%</w:t>
      </w:r>
      <w:r w:rsidR="0016760A">
        <w:rPr>
          <w:rFonts w:ascii="Calibri" w:hAnsi="Calibri" w:cs="Calibri"/>
          <w:color w:val="000000" w:themeColor="text1"/>
        </w:rPr>
        <w:t>, sur toute la bande passante</w:t>
      </w:r>
    </w:p>
    <w:p w14:paraId="4BCD63E7" w14:textId="44678432" w:rsidR="006E0D7C" w:rsidRPr="00565B66" w:rsidRDefault="00A46569" w:rsidP="006E0D7C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</w:t>
      </w:r>
      <w:r w:rsidR="006E0D7C">
        <w:rPr>
          <w:rFonts w:ascii="Calibri" w:hAnsi="Calibri" w:cs="Calibri"/>
          <w:i/>
          <w:iCs/>
          <w:color w:val="4472C4" w:themeColor="accent1"/>
        </w:rPr>
        <w:t>,</w:t>
      </w:r>
      <w:r w:rsidR="006E0D7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6E0D7C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450050">
        <w:rPr>
          <w:rFonts w:ascii="Calibri" w:hAnsi="Calibri" w:cs="Calibri"/>
          <w:i/>
          <w:iCs/>
          <w:color w:val="4472C4" w:themeColor="accent1"/>
        </w:rPr>
        <w:t>1</w:t>
      </w:r>
    </w:p>
    <w:p w14:paraId="217E84CA" w14:textId="77777777" w:rsidR="006E0D7C" w:rsidRDefault="006E0D7C" w:rsidP="006E0D7C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6CA4A75" w14:textId="77777777" w:rsidR="002C6C49" w:rsidRDefault="002C6C49" w:rsidP="006E0D7C">
      <w:pPr>
        <w:rPr>
          <w:rFonts w:ascii="Calibri" w:hAnsi="Calibri" w:cs="Calibri"/>
          <w:i/>
          <w:iCs/>
          <w:color w:val="70AD47" w:themeColor="accent6"/>
        </w:rPr>
      </w:pPr>
    </w:p>
    <w:p w14:paraId="611EFAB9" w14:textId="77777777" w:rsidR="002C6C49" w:rsidRPr="002758DF" w:rsidRDefault="002C6C49" w:rsidP="002C6C49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C857501" w14:textId="5339B659" w:rsidR="002C6C49" w:rsidRPr="002758DF" w:rsidRDefault="002C6C49" w:rsidP="002C6C4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de signal, </w:t>
      </w:r>
      <w:r w:rsidR="00F21C1A">
        <w:rPr>
          <w:rFonts w:ascii="Calibri" w:hAnsi="Calibri" w:cs="Calibri"/>
          <w:color w:val="4472C4" w:themeColor="accent1"/>
        </w:rPr>
        <w:t>amplitude du signal de sortie</w:t>
      </w:r>
    </w:p>
    <w:p w14:paraId="26E6937D" w14:textId="72DCEB21" w:rsidR="002C6C49" w:rsidRPr="00565B66" w:rsidRDefault="00F21C1A" w:rsidP="002C6C49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du signal émis doit être de 1V</w:t>
      </w:r>
      <w:r w:rsidR="00293BD5">
        <w:rPr>
          <w:rFonts w:ascii="Calibri" w:hAnsi="Calibri" w:cs="Calibri"/>
          <w:color w:val="000000" w:themeColor="text1"/>
        </w:rPr>
        <w:t>pp</w:t>
      </w:r>
      <w:r w:rsidR="00E41EDD">
        <w:rPr>
          <w:rFonts w:ascii="Calibri" w:hAnsi="Calibri" w:cs="Calibri"/>
          <w:color w:val="000000" w:themeColor="text1"/>
        </w:rPr>
        <w:t xml:space="preserve">, </w:t>
      </w:r>
      <w:r w:rsidR="002F7ADD">
        <w:rPr>
          <w:rFonts w:ascii="Calibri" w:hAnsi="Calibri" w:cs="Calibri"/>
          <w:color w:val="000000" w:themeColor="text1"/>
        </w:rPr>
        <w:t>sous une</w:t>
      </w:r>
      <w:r w:rsidR="00E41EDD">
        <w:rPr>
          <w:rFonts w:ascii="Calibri" w:hAnsi="Calibri" w:cs="Calibri"/>
          <w:color w:val="000000" w:themeColor="text1"/>
        </w:rPr>
        <w:t xml:space="preserve"> charge de 50Ohm</w:t>
      </w:r>
    </w:p>
    <w:p w14:paraId="76B4DA14" w14:textId="67B3BC76" w:rsidR="002C6C49" w:rsidRPr="00565B66" w:rsidRDefault="002F7ADD" w:rsidP="002C6C4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2C6C49">
        <w:rPr>
          <w:rFonts w:ascii="Calibri" w:hAnsi="Calibri" w:cs="Calibri"/>
          <w:i/>
          <w:iCs/>
          <w:color w:val="4472C4" w:themeColor="accent1"/>
        </w:rPr>
        <w:t>,</w:t>
      </w:r>
      <w:r w:rsidR="002C6C4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2C6C49">
        <w:rPr>
          <w:rFonts w:ascii="Calibri" w:hAnsi="Calibri" w:cs="Calibri"/>
          <w:i/>
          <w:iCs/>
          <w:color w:val="4472C4" w:themeColor="accent1"/>
        </w:rPr>
        <w:t xml:space="preserve"> 0</w:t>
      </w:r>
    </w:p>
    <w:p w14:paraId="131F2FE6" w14:textId="77777777" w:rsidR="002C6C49" w:rsidRDefault="002C6C49" w:rsidP="002C6C4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0FE20F9" w14:textId="77777777" w:rsidR="00607CE1" w:rsidRDefault="00607CE1" w:rsidP="002C6C49">
      <w:pPr>
        <w:rPr>
          <w:rFonts w:ascii="Calibri" w:hAnsi="Calibri" w:cs="Calibri"/>
          <w:i/>
          <w:iCs/>
          <w:color w:val="70AD47" w:themeColor="accent6"/>
        </w:rPr>
      </w:pPr>
    </w:p>
    <w:p w14:paraId="02D67945" w14:textId="77777777" w:rsidR="00607CE1" w:rsidRPr="002758DF" w:rsidRDefault="00607CE1" w:rsidP="00607CE1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8F6FCD7" w14:textId="37DAFB04" w:rsidR="00607CE1" w:rsidRPr="002758DF" w:rsidRDefault="00607CE1" w:rsidP="00607CE1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de signal, </w:t>
      </w:r>
      <w:r w:rsidR="009D6B42">
        <w:rPr>
          <w:rFonts w:ascii="Calibri" w:hAnsi="Calibri" w:cs="Calibri"/>
          <w:color w:val="4472C4" w:themeColor="accent1"/>
        </w:rPr>
        <w:t xml:space="preserve">SNR et </w:t>
      </w:r>
      <w:r w:rsidR="009D6B42" w:rsidRPr="009D6B42">
        <w:rPr>
          <w:rFonts w:ascii="Calibri" w:hAnsi="Calibri" w:cs="Calibri"/>
          <w:color w:val="4472C4" w:themeColor="accent1"/>
        </w:rPr>
        <w:t>SFDR</w:t>
      </w:r>
    </w:p>
    <w:p w14:paraId="364ECDD4" w14:textId="37795D62" w:rsidR="00607CE1" w:rsidRDefault="009D6B42" w:rsidP="00607CE1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rapport signal sur bruit (SNR) doit être de 70dB minimum</w:t>
      </w:r>
    </w:p>
    <w:p w14:paraId="132B8476" w14:textId="5F75D0DB" w:rsidR="009D6B42" w:rsidRPr="009D6B42" w:rsidRDefault="009D6B42" w:rsidP="00607CE1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9D6B42">
        <w:rPr>
          <w:rFonts w:ascii="Calibri" w:hAnsi="Calibri" w:cs="Calibri"/>
          <w:color w:val="000000" w:themeColor="text1"/>
        </w:rPr>
        <w:t xml:space="preserve">Le </w:t>
      </w:r>
      <w:proofErr w:type="spellStart"/>
      <w:r w:rsidRPr="009D6B42">
        <w:rPr>
          <w:rFonts w:ascii="Calibri" w:hAnsi="Calibri" w:cs="Calibri"/>
          <w:color w:val="000000" w:themeColor="text1"/>
        </w:rPr>
        <w:t>Spurious</w:t>
      </w:r>
      <w:proofErr w:type="spellEnd"/>
      <w:r w:rsidRPr="009D6B42">
        <w:rPr>
          <w:rFonts w:ascii="Calibri" w:hAnsi="Calibri" w:cs="Calibri"/>
          <w:color w:val="000000" w:themeColor="text1"/>
        </w:rPr>
        <w:t xml:space="preserve"> Free Dynamic Range doit êt</w:t>
      </w:r>
      <w:r>
        <w:rPr>
          <w:rFonts w:ascii="Calibri" w:hAnsi="Calibri" w:cs="Calibri"/>
          <w:color w:val="000000" w:themeColor="text1"/>
        </w:rPr>
        <w:t>re de 60dB minimum</w:t>
      </w:r>
    </w:p>
    <w:p w14:paraId="083B0307" w14:textId="78F15BD5" w:rsidR="00607CE1" w:rsidRPr="00565B66" w:rsidRDefault="00577579" w:rsidP="00607CE1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607CE1">
        <w:rPr>
          <w:rFonts w:ascii="Calibri" w:hAnsi="Calibri" w:cs="Calibri"/>
          <w:i/>
          <w:iCs/>
          <w:color w:val="4472C4" w:themeColor="accent1"/>
        </w:rPr>
        <w:t>,</w:t>
      </w:r>
      <w:r w:rsidR="00607CE1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607CE1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B35B71">
        <w:rPr>
          <w:rFonts w:ascii="Calibri" w:hAnsi="Calibri" w:cs="Calibri"/>
          <w:i/>
          <w:iCs/>
          <w:color w:val="4472C4" w:themeColor="accent1"/>
        </w:rPr>
        <w:t>3</w:t>
      </w:r>
    </w:p>
    <w:p w14:paraId="5AEFE22F" w14:textId="77777777" w:rsidR="00607CE1" w:rsidRDefault="00607CE1" w:rsidP="00607CE1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E15C661" w14:textId="77777777" w:rsidR="001A0396" w:rsidRDefault="001A0396" w:rsidP="00607CE1">
      <w:pPr>
        <w:rPr>
          <w:rFonts w:ascii="Calibri" w:hAnsi="Calibri" w:cs="Calibri"/>
          <w:i/>
          <w:iCs/>
          <w:color w:val="70AD47" w:themeColor="accent6"/>
        </w:rPr>
      </w:pPr>
    </w:p>
    <w:p w14:paraId="46538074" w14:textId="67D3C5C5" w:rsidR="001A0396" w:rsidRDefault="001A0396" w:rsidP="001A0396">
      <w:pPr>
        <w:pStyle w:val="Titre4"/>
      </w:pPr>
      <w:r>
        <w:t>Récepteur</w:t>
      </w:r>
    </w:p>
    <w:p w14:paraId="2516F974" w14:textId="77777777" w:rsidR="004150FF" w:rsidRDefault="004150FF" w:rsidP="004150FF"/>
    <w:p w14:paraId="5E423656" w14:textId="77777777" w:rsidR="004150FF" w:rsidRPr="002758DF" w:rsidRDefault="004150FF" w:rsidP="004150FF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2D2B76E2" w14:textId="79BBB64C" w:rsidR="004150FF" w:rsidRPr="002758DF" w:rsidRDefault="00556AEC" w:rsidP="004150F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lastRenderedPageBreak/>
        <w:t>Récepteur</w:t>
      </w:r>
      <w:r w:rsidR="004150FF">
        <w:rPr>
          <w:rFonts w:ascii="Calibri" w:hAnsi="Calibri" w:cs="Calibri"/>
          <w:color w:val="4472C4" w:themeColor="accent1"/>
        </w:rPr>
        <w:t xml:space="preserve">, </w:t>
      </w:r>
      <w:r w:rsidR="00F547AE">
        <w:rPr>
          <w:rFonts w:ascii="Calibri" w:hAnsi="Calibri" w:cs="Calibri"/>
          <w:color w:val="4472C4" w:themeColor="accent1"/>
        </w:rPr>
        <w:t>Impédance d’entrée</w:t>
      </w:r>
    </w:p>
    <w:p w14:paraId="7CD406CB" w14:textId="112D6B20" w:rsidR="004150FF" w:rsidRPr="009D6B42" w:rsidRDefault="00F547AE" w:rsidP="004150FF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L’impédance d’entrée doit être ajustable entre 1M Ohm et 50 Ohm.</w:t>
      </w:r>
    </w:p>
    <w:p w14:paraId="6D15A63C" w14:textId="070916A5" w:rsidR="004150FF" w:rsidRPr="00565B66" w:rsidRDefault="008B229D" w:rsidP="004150F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</w:t>
      </w:r>
      <w:r w:rsidR="004150FF">
        <w:rPr>
          <w:rFonts w:ascii="Calibri" w:hAnsi="Calibri" w:cs="Calibri"/>
          <w:i/>
          <w:iCs/>
          <w:color w:val="4472C4" w:themeColor="accent1"/>
        </w:rPr>
        <w:t>,</w:t>
      </w:r>
      <w:r w:rsidR="004150FF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4150FF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4</w:t>
      </w:r>
    </w:p>
    <w:p w14:paraId="72973BD0" w14:textId="77777777" w:rsidR="004150FF" w:rsidRDefault="004150FF" w:rsidP="004150F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BD7AC15" w14:textId="77777777" w:rsidR="0097610E" w:rsidRDefault="0097610E" w:rsidP="004150FF">
      <w:pPr>
        <w:rPr>
          <w:rFonts w:ascii="Calibri" w:hAnsi="Calibri" w:cs="Calibri"/>
          <w:i/>
          <w:iCs/>
          <w:color w:val="70AD47" w:themeColor="accent6"/>
        </w:rPr>
      </w:pPr>
    </w:p>
    <w:p w14:paraId="7D335F5C" w14:textId="77777777" w:rsidR="0097610E" w:rsidRPr="002758DF" w:rsidRDefault="0097610E" w:rsidP="0097610E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6DE541E" w14:textId="26B4117B" w:rsidR="0097610E" w:rsidRPr="002758DF" w:rsidRDefault="00556AEC" w:rsidP="0097610E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Récepteur</w:t>
      </w:r>
      <w:r w:rsidR="0097610E">
        <w:rPr>
          <w:rFonts w:ascii="Calibri" w:hAnsi="Calibri" w:cs="Calibri"/>
          <w:color w:val="4472C4" w:themeColor="accent1"/>
        </w:rPr>
        <w:t xml:space="preserve">, </w:t>
      </w:r>
      <w:r w:rsidR="005A4429">
        <w:rPr>
          <w:rFonts w:ascii="Calibri" w:hAnsi="Calibri" w:cs="Calibri"/>
          <w:color w:val="4472C4" w:themeColor="accent1"/>
        </w:rPr>
        <w:t>dynamique, SNR</w:t>
      </w:r>
    </w:p>
    <w:p w14:paraId="0A4DDAF1" w14:textId="04069626" w:rsidR="0097610E" w:rsidRDefault="003F1FB6" w:rsidP="0097610E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dynamique doit être de 50dBV, pour un signal de test de 1V d’amplitude</w:t>
      </w:r>
    </w:p>
    <w:p w14:paraId="1D93DCF9" w14:textId="2EBA7FDF" w:rsidR="003F1FB6" w:rsidRPr="009D6B42" w:rsidRDefault="003F1FB6" w:rsidP="0097610E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rapport signal sur bruit (SNR) doit être de 60dB</w:t>
      </w:r>
    </w:p>
    <w:p w14:paraId="67D5136F" w14:textId="7E89F6AF" w:rsidR="0097610E" w:rsidRPr="00565B66" w:rsidRDefault="00E41381" w:rsidP="0097610E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97610E">
        <w:rPr>
          <w:rFonts w:ascii="Calibri" w:hAnsi="Calibri" w:cs="Calibri"/>
          <w:i/>
          <w:iCs/>
          <w:color w:val="4472C4" w:themeColor="accent1"/>
        </w:rPr>
        <w:t>,</w:t>
      </w:r>
      <w:r w:rsidR="0097610E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97610E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4</w:t>
      </w:r>
    </w:p>
    <w:p w14:paraId="745778E4" w14:textId="77777777" w:rsidR="0097610E" w:rsidRDefault="0097610E" w:rsidP="0097610E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91F40F6" w14:textId="77777777" w:rsidR="00994D1C" w:rsidRDefault="00994D1C" w:rsidP="0097610E">
      <w:pPr>
        <w:rPr>
          <w:rFonts w:ascii="Calibri" w:hAnsi="Calibri" w:cs="Calibri"/>
          <w:i/>
          <w:iCs/>
          <w:color w:val="70AD47" w:themeColor="accent6"/>
        </w:rPr>
      </w:pPr>
    </w:p>
    <w:p w14:paraId="4582455D" w14:textId="77777777" w:rsidR="00994D1C" w:rsidRPr="002758DF" w:rsidRDefault="00994D1C" w:rsidP="00994D1C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1ABE3B1" w14:textId="708C4EFF" w:rsidR="00994D1C" w:rsidRPr="002758DF" w:rsidRDefault="00556AEC" w:rsidP="00994D1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Récepteur</w:t>
      </w:r>
      <w:r w:rsidR="00994D1C">
        <w:rPr>
          <w:rFonts w:ascii="Calibri" w:hAnsi="Calibri" w:cs="Calibri"/>
          <w:color w:val="4472C4" w:themeColor="accent1"/>
        </w:rPr>
        <w:t xml:space="preserve">, </w:t>
      </w:r>
      <w:r w:rsidR="00976352">
        <w:rPr>
          <w:rFonts w:ascii="Calibri" w:hAnsi="Calibri" w:cs="Calibri"/>
          <w:color w:val="4472C4" w:themeColor="accent1"/>
        </w:rPr>
        <w:t>tension maximale du signal d’entrée</w:t>
      </w:r>
    </w:p>
    <w:p w14:paraId="12D36146" w14:textId="084E7E65" w:rsidR="00994D1C" w:rsidRDefault="006A1552" w:rsidP="00994D1C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maximale du signal</w:t>
      </w:r>
      <w:r w:rsidR="00213FB6">
        <w:rPr>
          <w:rFonts w:ascii="Calibri" w:hAnsi="Calibri" w:cs="Calibri"/>
          <w:color w:val="000000" w:themeColor="text1"/>
        </w:rPr>
        <w:t xml:space="preserve"> alternatif</w:t>
      </w:r>
      <w:r>
        <w:rPr>
          <w:rFonts w:ascii="Calibri" w:hAnsi="Calibri" w:cs="Calibri"/>
          <w:color w:val="000000" w:themeColor="text1"/>
        </w:rPr>
        <w:t xml:space="preserve"> d’entrée doit être de 10V</w:t>
      </w:r>
    </w:p>
    <w:p w14:paraId="12D6F58F" w14:textId="4B74C75E" w:rsidR="00213FB6" w:rsidRPr="009D6B42" w:rsidRDefault="00213FB6" w:rsidP="00994D1C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maximale d’une tension continue d’entrée doit être de ±5V</w:t>
      </w:r>
    </w:p>
    <w:p w14:paraId="52476942" w14:textId="388A73F6" w:rsidR="00994D1C" w:rsidRPr="00565B66" w:rsidRDefault="009D744B" w:rsidP="00994D1C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</w:t>
      </w:r>
      <w:r w:rsidR="00976352">
        <w:rPr>
          <w:rFonts w:ascii="Calibri" w:hAnsi="Calibri" w:cs="Calibri"/>
          <w:i/>
          <w:iCs/>
          <w:color w:val="4472C4" w:themeColor="accent1"/>
        </w:rPr>
        <w:t>nalyse</w:t>
      </w:r>
      <w:r w:rsidR="00994D1C">
        <w:rPr>
          <w:rFonts w:ascii="Calibri" w:hAnsi="Calibri" w:cs="Calibri"/>
          <w:i/>
          <w:iCs/>
          <w:color w:val="4472C4" w:themeColor="accent1"/>
        </w:rPr>
        <w:t>,</w:t>
      </w:r>
      <w:r w:rsidR="00994D1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994D1C"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1F11D7C5" w14:textId="136DEA7B" w:rsidR="001A0396" w:rsidRDefault="00994D1C" w:rsidP="001A0396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196F9AAF" w14:textId="77777777" w:rsidR="00556AEC" w:rsidRDefault="00556AEC" w:rsidP="001A0396">
      <w:pPr>
        <w:rPr>
          <w:rFonts w:ascii="Calibri" w:hAnsi="Calibri" w:cs="Calibri"/>
          <w:i/>
          <w:iCs/>
          <w:color w:val="70AD47" w:themeColor="accent6"/>
        </w:rPr>
      </w:pPr>
    </w:p>
    <w:p w14:paraId="06BB3164" w14:textId="77777777" w:rsidR="00556AEC" w:rsidRPr="002758DF" w:rsidRDefault="00556AEC" w:rsidP="00556AEC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56627DA1" w14:textId="4955D1B9" w:rsidR="00556AEC" w:rsidRPr="002758DF" w:rsidRDefault="00556AEC" w:rsidP="00556AE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Récepteur, </w:t>
      </w:r>
      <w:r w:rsidR="008409A9">
        <w:rPr>
          <w:rFonts w:ascii="Calibri" w:hAnsi="Calibri" w:cs="Calibri"/>
          <w:color w:val="4472C4" w:themeColor="accent1"/>
        </w:rPr>
        <w:t>capacité parasite d’entrée</w:t>
      </w:r>
    </w:p>
    <w:p w14:paraId="40052D6A" w14:textId="1B447B5D" w:rsidR="00556AEC" w:rsidRPr="009D6B42" w:rsidRDefault="008409A9" w:rsidP="00556AEC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capacité parasite d’entrée doit être inférieure à 100pF</w:t>
      </w:r>
    </w:p>
    <w:p w14:paraId="21AC0DDB" w14:textId="609CF279" w:rsidR="00556AEC" w:rsidRPr="00565B66" w:rsidRDefault="008409A9" w:rsidP="00556AEC">
      <w:pPr>
        <w:rPr>
          <w:rFonts w:ascii="Calibri" w:hAnsi="Calibri" w:cs="Calibri"/>
          <w:i/>
          <w:iCs/>
          <w:color w:val="4472C4" w:themeColor="accent1"/>
        </w:rPr>
      </w:pPr>
      <w:proofErr w:type="gramStart"/>
      <w:r>
        <w:rPr>
          <w:rFonts w:ascii="Calibri" w:hAnsi="Calibri" w:cs="Calibri"/>
          <w:i/>
          <w:iCs/>
          <w:color w:val="4472C4" w:themeColor="accent1"/>
        </w:rPr>
        <w:t>test</w:t>
      </w:r>
      <w:proofErr w:type="gramEnd"/>
      <w:r w:rsidR="00556AEC">
        <w:rPr>
          <w:rFonts w:ascii="Calibri" w:hAnsi="Calibri" w:cs="Calibri"/>
          <w:i/>
          <w:iCs/>
          <w:color w:val="4472C4" w:themeColor="accent1"/>
        </w:rPr>
        <w:t>,</w:t>
      </w:r>
      <w:r w:rsidR="00556AE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556AEC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8B063F">
        <w:rPr>
          <w:rFonts w:ascii="Calibri" w:hAnsi="Calibri" w:cs="Calibri"/>
          <w:i/>
          <w:iCs/>
          <w:color w:val="4472C4" w:themeColor="accent1"/>
        </w:rPr>
        <w:t>1</w:t>
      </w:r>
    </w:p>
    <w:p w14:paraId="609C55EF" w14:textId="77777777" w:rsidR="00556AEC" w:rsidRDefault="00556AEC" w:rsidP="00556AEC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699D32D" w14:textId="77777777" w:rsidR="00E80C5B" w:rsidRDefault="00E80C5B" w:rsidP="00556AEC">
      <w:pPr>
        <w:rPr>
          <w:rFonts w:ascii="Calibri" w:hAnsi="Calibri" w:cs="Calibri"/>
          <w:i/>
          <w:iCs/>
          <w:color w:val="70AD47" w:themeColor="accent6"/>
        </w:rPr>
      </w:pPr>
    </w:p>
    <w:p w14:paraId="5CFDEAF9" w14:textId="77777777" w:rsidR="00E80C5B" w:rsidRPr="002758DF" w:rsidRDefault="00E80C5B" w:rsidP="00E80C5B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42C3A03" w14:textId="5287FAB5" w:rsidR="00E80C5B" w:rsidRPr="002758DF" w:rsidRDefault="00E80C5B" w:rsidP="00E80C5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Récepteur, </w:t>
      </w:r>
      <w:r w:rsidR="0035521E">
        <w:rPr>
          <w:rFonts w:ascii="Calibri" w:hAnsi="Calibri" w:cs="Calibri"/>
          <w:color w:val="4472C4" w:themeColor="accent1"/>
        </w:rPr>
        <w:t>mesure de la phase</w:t>
      </w:r>
    </w:p>
    <w:p w14:paraId="7FBA399C" w14:textId="1518CA3D" w:rsidR="00E80C5B" w:rsidRDefault="0035521E" w:rsidP="00E80C5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phase doit pouvoir être mesurée de –</w:t>
      </w:r>
      <w:r w:rsidRPr="0035521E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π à +</w:t>
      </w:r>
      <w:r w:rsidRPr="0035521E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π</w:t>
      </w:r>
    </w:p>
    <w:p w14:paraId="45C49ACC" w14:textId="51B746BD" w:rsidR="0035521E" w:rsidRPr="009D6B42" w:rsidRDefault="0035521E" w:rsidP="00E80C5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précision de la masure doit être de ±2°</w:t>
      </w:r>
    </w:p>
    <w:p w14:paraId="2641228A" w14:textId="3D0C458D" w:rsidR="00E80C5B" w:rsidRPr="00565B66" w:rsidRDefault="005D2F43" w:rsidP="00E80C5B">
      <w:pPr>
        <w:rPr>
          <w:rFonts w:ascii="Calibri" w:hAnsi="Calibri" w:cs="Calibri"/>
          <w:i/>
          <w:iCs/>
          <w:color w:val="4472C4" w:themeColor="accent1"/>
        </w:rPr>
      </w:pPr>
      <w:proofErr w:type="gramStart"/>
      <w:r>
        <w:rPr>
          <w:rFonts w:ascii="Calibri" w:hAnsi="Calibri" w:cs="Calibri"/>
          <w:i/>
          <w:iCs/>
          <w:color w:val="4472C4" w:themeColor="accent1"/>
        </w:rPr>
        <w:lastRenderedPageBreak/>
        <w:t>test</w:t>
      </w:r>
      <w:proofErr w:type="gramEnd"/>
      <w:r w:rsidR="00E80C5B">
        <w:rPr>
          <w:rFonts w:ascii="Calibri" w:hAnsi="Calibri" w:cs="Calibri"/>
          <w:i/>
          <w:iCs/>
          <w:color w:val="4472C4" w:themeColor="accent1"/>
        </w:rPr>
        <w:t>,</w:t>
      </w:r>
      <w:r w:rsidR="00E80C5B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E80C5B"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2BD6CE31" w14:textId="77777777" w:rsidR="00E80C5B" w:rsidRDefault="00E80C5B" w:rsidP="00E80C5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838901F" w14:textId="77777777" w:rsidR="00E80C5B" w:rsidRDefault="00E80C5B" w:rsidP="00556AEC">
      <w:pPr>
        <w:rPr>
          <w:rFonts w:ascii="Calibri" w:hAnsi="Calibri" w:cs="Calibri"/>
          <w:i/>
          <w:iCs/>
          <w:color w:val="70AD47" w:themeColor="accent6"/>
        </w:rPr>
      </w:pPr>
    </w:p>
    <w:p w14:paraId="0296170F" w14:textId="77777777" w:rsidR="00556AEC" w:rsidRDefault="00556AEC" w:rsidP="001A0396">
      <w:pPr>
        <w:rPr>
          <w:rFonts w:ascii="Calibri" w:hAnsi="Calibri" w:cs="Calibri"/>
          <w:i/>
          <w:iCs/>
          <w:color w:val="70AD47" w:themeColor="accent6"/>
        </w:rPr>
      </w:pPr>
    </w:p>
    <w:p w14:paraId="11438D28" w14:textId="77777777" w:rsidR="004A298F" w:rsidRDefault="004A298F" w:rsidP="001A0396"/>
    <w:p w14:paraId="3B71EF4F" w14:textId="3EDCDC8E" w:rsidR="001A0396" w:rsidRDefault="009F4954" w:rsidP="001A0396">
      <w:pPr>
        <w:pStyle w:val="Titre4"/>
      </w:pPr>
      <w:r>
        <w:t>L</w:t>
      </w:r>
      <w:r w:rsidR="001A0396">
        <w:t>ogiciel</w:t>
      </w:r>
    </w:p>
    <w:p w14:paraId="13EACF24" w14:textId="77777777" w:rsidR="004A298F" w:rsidRPr="004A298F" w:rsidRDefault="004A298F" w:rsidP="004A298F"/>
    <w:p w14:paraId="5DCCD51D" w14:textId="77777777" w:rsidR="004A298F" w:rsidRPr="002758DF" w:rsidRDefault="004A298F" w:rsidP="004A298F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618A416" w14:textId="71640AEA" w:rsidR="004A298F" w:rsidRPr="002758DF" w:rsidRDefault="004A298F" w:rsidP="004A298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Interface logicielle</w:t>
      </w:r>
    </w:p>
    <w:p w14:paraId="37E460DE" w14:textId="62366F25" w:rsidR="004A298F" w:rsidRDefault="004A298F" w:rsidP="004A298F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L’interface logicielle doit se faire via</w:t>
      </w:r>
      <w:r w:rsidR="008B063F">
        <w:rPr>
          <w:rFonts w:ascii="Calibri" w:hAnsi="Calibri" w:cs="Calibri"/>
          <w:color w:val="000000" w:themeColor="text1"/>
        </w:rPr>
        <w:t xml:space="preserve"> le logiciel</w:t>
      </w:r>
      <w:r>
        <w:rPr>
          <w:rFonts w:ascii="Calibri" w:hAnsi="Calibri" w:cs="Calibri"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</w:rPr>
        <w:t>minicom</w:t>
      </w:r>
      <w:proofErr w:type="spellEnd"/>
      <w:r>
        <w:rPr>
          <w:rFonts w:ascii="Calibri" w:hAnsi="Calibri" w:cs="Calibri"/>
          <w:color w:val="000000" w:themeColor="text1"/>
        </w:rPr>
        <w:t>,</w:t>
      </w:r>
      <w:r w:rsidR="008E7DA5">
        <w:rPr>
          <w:rFonts w:ascii="Calibri" w:hAnsi="Calibri" w:cs="Calibri"/>
          <w:color w:val="000000" w:themeColor="text1"/>
        </w:rPr>
        <w:t xml:space="preserve"> en</w:t>
      </w:r>
      <w:r>
        <w:rPr>
          <w:rFonts w:ascii="Calibri" w:hAnsi="Calibri" w:cs="Calibri"/>
          <w:color w:val="000000" w:themeColor="text1"/>
        </w:rPr>
        <w:t xml:space="preserve"> </w:t>
      </w:r>
      <w:r w:rsidR="008E7DA5">
        <w:rPr>
          <w:rFonts w:ascii="Calibri" w:hAnsi="Calibri" w:cs="Calibri"/>
          <w:color w:val="000000" w:themeColor="text1"/>
        </w:rPr>
        <w:t>TTY</w:t>
      </w:r>
      <w:r>
        <w:rPr>
          <w:rFonts w:ascii="Calibri" w:hAnsi="Calibri" w:cs="Calibri"/>
          <w:color w:val="000000" w:themeColor="text1"/>
        </w:rPr>
        <w:t xml:space="preserve"> over USB</w:t>
      </w:r>
    </w:p>
    <w:p w14:paraId="4D90847F" w14:textId="3367BC16" w:rsidR="008E7DA5" w:rsidRPr="009D6B42" w:rsidRDefault="008E7DA5" w:rsidP="004A298F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baud rate doit être de 115200</w:t>
      </w:r>
    </w:p>
    <w:p w14:paraId="4F64F9B1" w14:textId="77777777" w:rsidR="004A298F" w:rsidRPr="00565B66" w:rsidRDefault="004A298F" w:rsidP="004A298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6FCBDB5B" w14:textId="77777777" w:rsidR="004A298F" w:rsidRDefault="004A298F" w:rsidP="004A298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29948C7" w14:textId="77777777" w:rsidR="004A298F" w:rsidRDefault="004A298F" w:rsidP="004A298F"/>
    <w:p w14:paraId="79CA42F9" w14:textId="77777777" w:rsidR="004A298F" w:rsidRPr="004A298F" w:rsidRDefault="004A298F" w:rsidP="004A298F"/>
    <w:p w14:paraId="7824B576" w14:textId="77777777" w:rsidR="004A298F" w:rsidRPr="002758DF" w:rsidRDefault="004A298F" w:rsidP="004A298F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352746B" w14:textId="42915DEB" w:rsidR="004A298F" w:rsidRPr="002758DF" w:rsidRDefault="004A298F" w:rsidP="004A298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Commande logicielle</w:t>
      </w:r>
    </w:p>
    <w:p w14:paraId="71B0B288" w14:textId="52FC4058" w:rsidR="004A298F" w:rsidRPr="009D6B42" w:rsidRDefault="006C76BA" w:rsidP="004A298F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commande logicielle principale doit permettre de lancer une analyse permettant de tracer un diagramme de Bode, en spécifiant la fréquence de début et la fréquence de fin.</w:t>
      </w:r>
    </w:p>
    <w:p w14:paraId="22BE119B" w14:textId="77777777" w:rsidR="004A298F" w:rsidRPr="00565B66" w:rsidRDefault="004A298F" w:rsidP="004A298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70B62712" w14:textId="77777777" w:rsidR="004A298F" w:rsidRDefault="004A298F" w:rsidP="004A298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2ADE94AB" w14:textId="77777777" w:rsidR="001A0396" w:rsidRDefault="001A0396" w:rsidP="001A0396"/>
    <w:p w14:paraId="137322B6" w14:textId="77777777" w:rsidR="001A0396" w:rsidRPr="001A0396" w:rsidRDefault="001A0396" w:rsidP="001A0396"/>
    <w:p w14:paraId="5F596076" w14:textId="77777777" w:rsidR="00607CE1" w:rsidRDefault="00607CE1" w:rsidP="002C6C49">
      <w:pPr>
        <w:rPr>
          <w:rFonts w:ascii="Calibri" w:hAnsi="Calibri" w:cs="Calibri"/>
          <w:i/>
          <w:iCs/>
          <w:color w:val="70AD47" w:themeColor="accent6"/>
        </w:rPr>
      </w:pPr>
    </w:p>
    <w:p w14:paraId="1D1F9EE2" w14:textId="77777777" w:rsidR="002C6C49" w:rsidRDefault="002C6C49" w:rsidP="006E0D7C">
      <w:pPr>
        <w:rPr>
          <w:rFonts w:ascii="Calibri" w:hAnsi="Calibri" w:cs="Calibri"/>
          <w:i/>
          <w:iCs/>
          <w:color w:val="70AD47" w:themeColor="accent6"/>
        </w:rPr>
      </w:pPr>
    </w:p>
    <w:p w14:paraId="19F11D6A" w14:textId="77777777" w:rsidR="006E0D7C" w:rsidRDefault="006E0D7C" w:rsidP="001C5FF1">
      <w:pPr>
        <w:rPr>
          <w:rFonts w:ascii="Calibri" w:hAnsi="Calibri" w:cs="Calibri"/>
          <w:i/>
          <w:iCs/>
          <w:color w:val="70AD47" w:themeColor="accent6"/>
        </w:rPr>
      </w:pPr>
    </w:p>
    <w:p w14:paraId="38A077E8" w14:textId="77777777" w:rsidR="001C5FF1" w:rsidRPr="001C5FF1" w:rsidRDefault="001C5FF1" w:rsidP="001C5FF1"/>
    <w:p w14:paraId="7F285E0E" w14:textId="77777777" w:rsidR="00A51446" w:rsidRPr="00565B66" w:rsidRDefault="00A51446" w:rsidP="00D251E7">
      <w:pPr>
        <w:rPr>
          <w:rFonts w:ascii="Calibri" w:hAnsi="Calibri" w:cs="Calibri"/>
          <w:i/>
          <w:iCs/>
          <w:color w:val="70AD47" w:themeColor="accent6"/>
        </w:rPr>
      </w:pPr>
    </w:p>
    <w:p w14:paraId="620CF1D5" w14:textId="77777777" w:rsidR="007935AE" w:rsidRDefault="007935AE" w:rsidP="007935AE"/>
    <w:p w14:paraId="7C1F784F" w14:textId="548C3C3A" w:rsidR="007935AE" w:rsidRDefault="007935AE" w:rsidP="007935AE">
      <w:pPr>
        <w:pStyle w:val="Titre1"/>
      </w:pPr>
      <w:bookmarkStart w:id="20" w:name="_Toc189562157"/>
      <w:r>
        <w:lastRenderedPageBreak/>
        <w:t>Description fonctionnelle technique</w:t>
      </w:r>
      <w:bookmarkEnd w:id="20"/>
    </w:p>
    <w:p w14:paraId="718E8C69" w14:textId="19F36739" w:rsidR="00FD2048" w:rsidRDefault="00FD2048" w:rsidP="00FD2048">
      <w:r>
        <w:t>Nous retrouvons dans cette partie une ébauche d’analyse technique du système</w:t>
      </w:r>
      <w:r w:rsidR="00332596">
        <w:t xml:space="preserve">, suivie d’exigences déduites des contraintes client. Cette partie n’est pas contractuelle, </w:t>
      </w:r>
      <w:r w:rsidR="00DF2885">
        <w:t xml:space="preserve">elle </w:t>
      </w:r>
      <w:r w:rsidR="00332596">
        <w:t>peut</w:t>
      </w:r>
      <w:r w:rsidR="00DF2885">
        <w:t xml:space="preserve"> </w:t>
      </w:r>
      <w:r w:rsidR="00332596">
        <w:t>être sujette à modification au cours du développement du projet</w:t>
      </w:r>
      <w:r w:rsidR="00E20AEC">
        <w:t xml:space="preserve">. </w:t>
      </w:r>
    </w:p>
    <w:p w14:paraId="049109D0" w14:textId="3CA149F8" w:rsidR="00E20AEC" w:rsidRDefault="00E20AEC" w:rsidP="00FD2048">
      <w:r>
        <w:t xml:space="preserve">Les exigences listées ici seront utilisées par l’équipe de développement afin de </w:t>
      </w:r>
      <w:r w:rsidR="0032261C">
        <w:t>maitriser</w:t>
      </w:r>
      <w:r>
        <w:t xml:space="preserve"> et valider le travail effectué</w:t>
      </w:r>
      <w:r w:rsidR="001679DF">
        <w:t>, tout en apportant de la traçabilité.</w:t>
      </w:r>
    </w:p>
    <w:p w14:paraId="085769B4" w14:textId="77777777" w:rsidR="009C699A" w:rsidRDefault="009C699A" w:rsidP="00744FEC">
      <w:pPr>
        <w:rPr>
          <w:i/>
          <w:iCs/>
          <w:color w:val="BF11A6"/>
        </w:rPr>
      </w:pPr>
    </w:p>
    <w:p w14:paraId="06DD57F9" w14:textId="50A4819A" w:rsidR="007222E0" w:rsidRDefault="009C699A" w:rsidP="007222E0">
      <w:pPr>
        <w:pStyle w:val="Titre2"/>
      </w:pPr>
      <w:bookmarkStart w:id="21" w:name="_Toc189562158"/>
      <w:r>
        <w:t xml:space="preserve">Analyse </w:t>
      </w:r>
      <w:r w:rsidR="009C1434">
        <w:t xml:space="preserve">générale </w:t>
      </w:r>
      <w:r>
        <w:t>du système</w:t>
      </w:r>
      <w:bookmarkEnd w:id="21"/>
    </w:p>
    <w:p w14:paraId="3176CFBC" w14:textId="77777777" w:rsidR="007222E0" w:rsidRPr="007222E0" w:rsidRDefault="007222E0" w:rsidP="007222E0"/>
    <w:p w14:paraId="631409FD" w14:textId="46CD56D9" w:rsidR="00651FC9" w:rsidRDefault="003F7CF0" w:rsidP="003F7CF0">
      <w:r>
        <w:t>Après une analyse technique des exigences, nous pouvons en déduire le schéma bloc</w:t>
      </w:r>
      <w:r w:rsidR="005F1D74">
        <w:t xml:space="preserve"> haut niveau</w:t>
      </w:r>
      <w:r>
        <w:t xml:space="preserve"> suivant, donnant</w:t>
      </w:r>
      <w:r w:rsidR="00585693">
        <w:t xml:space="preserve"> la structure d’alimentation du</w:t>
      </w:r>
      <w:r>
        <w:t xml:space="preserve"> système. </w:t>
      </w:r>
    </w:p>
    <w:p w14:paraId="54BB1F17" w14:textId="5FBD8E80" w:rsidR="00651FC9" w:rsidRDefault="00651FC9" w:rsidP="00744FEC">
      <w:pPr>
        <w:rPr>
          <w:i/>
          <w:iCs/>
          <w:color w:val="BF11A6"/>
        </w:rPr>
      </w:pPr>
      <w:r w:rsidRPr="00651FC9">
        <w:rPr>
          <w:i/>
          <w:iCs/>
          <w:noProof/>
          <w:color w:val="BF11A6"/>
        </w:rPr>
        <w:drawing>
          <wp:inline distT="0" distB="0" distL="0" distR="0" wp14:anchorId="0610B32C" wp14:editId="0D1F4A7F">
            <wp:extent cx="5760720" cy="1383527"/>
            <wp:effectExtent l="0" t="0" r="0" b="7620"/>
            <wp:docPr id="2711336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33620" name=""/>
                    <pic:cNvPicPr/>
                  </pic:nvPicPr>
                  <pic:blipFill rotWithShape="1">
                    <a:blip r:embed="rId17"/>
                    <a:srcRect b="7286"/>
                    <a:stretch/>
                  </pic:blipFill>
                  <pic:spPr bwMode="auto">
                    <a:xfrm>
                      <a:off x="0" y="0"/>
                      <a:ext cx="5760720" cy="1383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2DB362" w14:textId="77777777" w:rsidR="00DC2C1C" w:rsidRDefault="00DC2C1C" w:rsidP="003F7CF0"/>
    <w:p w14:paraId="76D9240F" w14:textId="68A60365" w:rsidR="003F7CF0" w:rsidRDefault="00FD7FE7" w:rsidP="003F7CF0">
      <w:r>
        <w:t>Le schéma bloc de la partie mesure de l’équipement donne :</w:t>
      </w:r>
    </w:p>
    <w:p w14:paraId="6061AD76" w14:textId="77777777" w:rsidR="00651FC9" w:rsidRDefault="00651FC9" w:rsidP="00744FEC">
      <w:pPr>
        <w:rPr>
          <w:i/>
          <w:iCs/>
          <w:color w:val="BF11A6"/>
        </w:rPr>
      </w:pPr>
    </w:p>
    <w:p w14:paraId="00ADCC2C" w14:textId="33AFA8F9" w:rsidR="00BF66C3" w:rsidRDefault="00651FC9" w:rsidP="00744FEC">
      <w:pPr>
        <w:rPr>
          <w:i/>
          <w:iCs/>
          <w:color w:val="BF11A6"/>
        </w:rPr>
      </w:pPr>
      <w:r w:rsidRPr="00651FC9">
        <w:rPr>
          <w:i/>
          <w:iCs/>
          <w:noProof/>
          <w:color w:val="BF11A6"/>
        </w:rPr>
        <w:drawing>
          <wp:inline distT="0" distB="0" distL="0" distR="0" wp14:anchorId="321FE4CF" wp14:editId="3F07CC5D">
            <wp:extent cx="5760720" cy="2148840"/>
            <wp:effectExtent l="0" t="0" r="0" b="3810"/>
            <wp:docPr id="1177696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9662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10144" w14:textId="77777777" w:rsidR="00BF66C3" w:rsidRPr="00744FEC" w:rsidRDefault="00BF66C3" w:rsidP="00744FEC">
      <w:pPr>
        <w:rPr>
          <w:i/>
          <w:iCs/>
          <w:color w:val="BF11A6"/>
        </w:rPr>
      </w:pPr>
    </w:p>
    <w:p w14:paraId="53505588" w14:textId="209F7737" w:rsidR="007935AE" w:rsidRDefault="00FA204F" w:rsidP="007935AE">
      <w:r>
        <w:t xml:space="preserve">Le rôle des différentes cartes est détaillé ci-dessous : </w:t>
      </w:r>
    </w:p>
    <w:p w14:paraId="78E98B93" w14:textId="2C33877C" w:rsidR="00FA204F" w:rsidRDefault="00FA204F" w:rsidP="00FA204F">
      <w:pPr>
        <w:pStyle w:val="Paragraphedeliste"/>
        <w:numPr>
          <w:ilvl w:val="0"/>
          <w:numId w:val="5"/>
        </w:numPr>
      </w:pPr>
      <w:r>
        <w:lastRenderedPageBreak/>
        <w:t xml:space="preserve">La carte fond de panier relie les cartes entre elles. Nous y retrouverons un minimum d’électronique (pas plus d’une dizaine de composants). Parmi les signaux acheminés entre les cartes, nous y retrouvons des bus SPI, I2C, des </w:t>
      </w:r>
      <w:proofErr w:type="spellStart"/>
      <w:r>
        <w:t>GPIOs</w:t>
      </w:r>
      <w:proofErr w:type="spellEnd"/>
      <w:r>
        <w:t xml:space="preserve"> ainsi que les rails d’alimentation.</w:t>
      </w:r>
    </w:p>
    <w:p w14:paraId="621133C6" w14:textId="0A9D252F" w:rsidR="00FA204F" w:rsidRDefault="00FA204F" w:rsidP="00FA204F">
      <w:pPr>
        <w:pStyle w:val="Paragraphedeliste"/>
        <w:numPr>
          <w:ilvl w:val="0"/>
          <w:numId w:val="5"/>
        </w:numPr>
      </w:pPr>
      <w:r>
        <w:t>La carte post-régulation régule et filtre les tensions issues de l’alimentation amont, afin d’obtenir une plus grande diversité de rails d’alimentation.</w:t>
      </w:r>
      <w:r>
        <w:br/>
        <w:t>Exemple : Réguler et filtrer la tension +15V à +12V pour le domaine analogique.</w:t>
      </w:r>
    </w:p>
    <w:p w14:paraId="5B4F09AA" w14:textId="313A0A07" w:rsidR="009548C7" w:rsidRDefault="009548C7" w:rsidP="00FA204F">
      <w:pPr>
        <w:pStyle w:val="Paragraphedeliste"/>
        <w:numPr>
          <w:ilvl w:val="0"/>
          <w:numId w:val="5"/>
        </w:numPr>
      </w:pPr>
      <w:r>
        <w:t>La carte génératrice est GBF basé sur un DDS, est utilisé avec la carte Bode pour tracer le diagramme.</w:t>
      </w:r>
      <w:r w:rsidR="004E39FA">
        <w:t xml:space="preserve"> S’interface au DUT avec un SMA.</w:t>
      </w:r>
    </w:p>
    <w:p w14:paraId="32FD2EC6" w14:textId="0CAAEBF0" w:rsidR="004E39FA" w:rsidRDefault="004E39FA" w:rsidP="00FA204F">
      <w:pPr>
        <w:pStyle w:val="Paragraphedeliste"/>
        <w:numPr>
          <w:ilvl w:val="0"/>
          <w:numId w:val="5"/>
        </w:numPr>
      </w:pPr>
      <w:r>
        <w:t>La carte Bode est la partie réception. Elle mesure l’amplitude ainsi que la phase du signal reçu. S’interface au DUT avec un SMA.</w:t>
      </w:r>
    </w:p>
    <w:p w14:paraId="0DE97630" w14:textId="66FD6D59" w:rsidR="00FA204F" w:rsidRDefault="00FA204F" w:rsidP="00FA204F">
      <w:pPr>
        <w:pStyle w:val="Paragraphedeliste"/>
        <w:numPr>
          <w:ilvl w:val="0"/>
          <w:numId w:val="5"/>
        </w:numPr>
      </w:pPr>
      <w:r>
        <w:t>La carte MCU</w:t>
      </w:r>
      <w:r w:rsidR="00B90F6C">
        <w:t xml:space="preserve"> coordonne les différentes cartes afin d’exécuter des fonctions complexes. Elle gère également l’IHM, soit les </w:t>
      </w:r>
      <w:proofErr w:type="spellStart"/>
      <w:r w:rsidR="00827541">
        <w:t>LED</w:t>
      </w:r>
      <w:r w:rsidR="00B90F6C">
        <w:t>s</w:t>
      </w:r>
      <w:proofErr w:type="spellEnd"/>
      <w:r w:rsidR="00B90F6C">
        <w:t>, le bouton reset ainsi que l’USB.</w:t>
      </w:r>
      <w:r w:rsidR="005B1860">
        <w:br/>
        <w:t>Exemple : Elle commande le générateur ainsi que la carte Bode pour tracer un diagramme.</w:t>
      </w:r>
    </w:p>
    <w:p w14:paraId="7CC48BE4" w14:textId="77777777" w:rsidR="009C1434" w:rsidRDefault="009C1434" w:rsidP="009C1434"/>
    <w:p w14:paraId="237411EE" w14:textId="77777777" w:rsidR="009C1434" w:rsidRDefault="009C1434" w:rsidP="009C1434"/>
    <w:p w14:paraId="6263DDA6" w14:textId="6EBFC925" w:rsidR="009C1434" w:rsidRDefault="006E156B" w:rsidP="009C1434">
      <w:pPr>
        <w:pStyle w:val="Titre2"/>
      </w:pPr>
      <w:bookmarkStart w:id="22" w:name="_Toc189562159"/>
      <w:r>
        <w:t>Carte post régulation</w:t>
      </w:r>
      <w:bookmarkEnd w:id="22"/>
    </w:p>
    <w:p w14:paraId="4D5ED967" w14:textId="77777777" w:rsidR="006E156B" w:rsidRDefault="006E156B" w:rsidP="006E156B"/>
    <w:p w14:paraId="101A18FB" w14:textId="77777777" w:rsidR="006E156B" w:rsidRPr="002758DF" w:rsidRDefault="006E156B" w:rsidP="006E156B">
      <w:proofErr w:type="spellStart"/>
      <w:r w:rsidRPr="002758DF">
        <w:rPr>
          <w:rFonts w:ascii="Calibri" w:hAnsi="Calibri" w:cs="Calibri"/>
          <w:color w:val="FF0000"/>
        </w:rPr>
        <w:t>CDC_Bode</w:t>
      </w:r>
      <w:proofErr w:type="spellEnd"/>
      <w:proofErr w:type="gramStart"/>
      <w:r w:rsidRPr="002758DF">
        <w:rPr>
          <w:rFonts w:ascii="Calibri" w:hAnsi="Calibri" w:cs="Calibri"/>
          <w:color w:val="FF0000"/>
        </w:rPr>
        <w:t>_[</w:t>
      </w:r>
      <w:proofErr w:type="gramEnd"/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543D09C8" w14:textId="7AD41926" w:rsidR="006E156B" w:rsidRPr="002758DF" w:rsidRDefault="006E156B" w:rsidP="006E156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Carte post-régulation,</w:t>
      </w:r>
      <w:r w:rsidR="006144DE">
        <w:rPr>
          <w:rFonts w:ascii="Calibri" w:hAnsi="Calibri" w:cs="Calibri"/>
          <w:color w:val="4472C4" w:themeColor="accent1"/>
        </w:rPr>
        <w:t xml:space="preserve"> caractéristiques</w:t>
      </w:r>
      <w:r>
        <w:rPr>
          <w:rFonts w:ascii="Calibri" w:hAnsi="Calibri" w:cs="Calibri"/>
          <w:color w:val="4472C4" w:themeColor="accent1"/>
        </w:rPr>
        <w:t xml:space="preserve"> tension et courant</w:t>
      </w:r>
    </w:p>
    <w:p w14:paraId="425C52ED" w14:textId="47B7C039" w:rsidR="006E156B" w:rsidRDefault="00354918" w:rsidP="006E156B">
      <w:pPr>
        <w:pStyle w:val="Paragraphedeliste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Les différentes caractéristiques des tensions sont listées ci-dessous</w:t>
      </w:r>
      <w:r w:rsidR="00214FEE">
        <w:rPr>
          <w:rFonts w:ascii="Calibri" w:hAnsi="Calibri" w:cs="Calibri"/>
          <w:color w:val="000000" w:themeColor="text1"/>
        </w:rPr>
        <w:t xml:space="preserve">. La colonne « Type » spécifie </w:t>
      </w:r>
      <w:r w:rsidR="002B1094">
        <w:rPr>
          <w:rFonts w:ascii="Calibri" w:hAnsi="Calibri" w:cs="Calibri"/>
          <w:color w:val="000000" w:themeColor="text1"/>
        </w:rPr>
        <w:t>à</w:t>
      </w:r>
      <w:r w:rsidR="00214FEE">
        <w:rPr>
          <w:rFonts w:ascii="Calibri" w:hAnsi="Calibri" w:cs="Calibri"/>
          <w:color w:val="000000" w:themeColor="text1"/>
        </w:rPr>
        <w:t xml:space="preserve"> </w:t>
      </w:r>
      <w:r w:rsidR="00C85457">
        <w:rPr>
          <w:rFonts w:ascii="Calibri" w:hAnsi="Calibri" w:cs="Calibri"/>
          <w:color w:val="000000" w:themeColor="text1"/>
        </w:rPr>
        <w:t>quel usage</w:t>
      </w:r>
      <w:r w:rsidR="00214FEE">
        <w:rPr>
          <w:rFonts w:ascii="Calibri" w:hAnsi="Calibri" w:cs="Calibri"/>
          <w:color w:val="000000" w:themeColor="text1"/>
        </w:rPr>
        <w:t xml:space="preserve"> elle est dédiée.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4"/>
        <w:gridCol w:w="1783"/>
        <w:gridCol w:w="1785"/>
        <w:gridCol w:w="2624"/>
      </w:tblGrid>
      <w:tr w:rsidR="00091F82" w14:paraId="0836D42C" w14:textId="77777777" w:rsidTr="00DE424A">
        <w:trPr>
          <w:trHeight w:val="373"/>
          <w:jc w:val="center"/>
        </w:trPr>
        <w:tc>
          <w:tcPr>
            <w:tcW w:w="444" w:type="dxa"/>
            <w:shd w:val="clear" w:color="auto" w:fill="D9D9D9" w:themeFill="background1" w:themeFillShade="D9"/>
          </w:tcPr>
          <w:p w14:paraId="27C3E732" w14:textId="1B08B991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N°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14:paraId="21892BED" w14:textId="7A34578D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Tension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2666F6DF" w14:textId="15CC67E7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Courant</w:t>
            </w:r>
          </w:p>
        </w:tc>
        <w:tc>
          <w:tcPr>
            <w:tcW w:w="2624" w:type="dxa"/>
            <w:shd w:val="clear" w:color="auto" w:fill="D9D9D9" w:themeFill="background1" w:themeFillShade="D9"/>
          </w:tcPr>
          <w:p w14:paraId="57197F55" w14:textId="3D361B5D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Type</w:t>
            </w:r>
          </w:p>
        </w:tc>
      </w:tr>
      <w:tr w:rsidR="00145920" w14:paraId="707B4652" w14:textId="77777777" w:rsidTr="00DE424A">
        <w:trPr>
          <w:trHeight w:val="373"/>
          <w:jc w:val="center"/>
        </w:trPr>
        <w:tc>
          <w:tcPr>
            <w:tcW w:w="444" w:type="dxa"/>
          </w:tcPr>
          <w:p w14:paraId="3A764BDD" w14:textId="0866BD22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783" w:type="dxa"/>
          </w:tcPr>
          <w:p w14:paraId="674939BF" w14:textId="7E193D2A" w:rsidR="00F86E61" w:rsidRDefault="00214FEE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+5V</w:t>
            </w:r>
          </w:p>
        </w:tc>
        <w:tc>
          <w:tcPr>
            <w:tcW w:w="1785" w:type="dxa"/>
          </w:tcPr>
          <w:p w14:paraId="7F3933C4" w14:textId="3D33C7D8" w:rsidR="00F86E61" w:rsidRDefault="00214FEE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500mA</w:t>
            </w:r>
          </w:p>
        </w:tc>
        <w:tc>
          <w:tcPr>
            <w:tcW w:w="2624" w:type="dxa"/>
          </w:tcPr>
          <w:p w14:paraId="5083EF2C" w14:textId="6BC80D3E" w:rsidR="00F86E61" w:rsidRPr="00145920" w:rsidRDefault="00214FEE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0F057AE2" w14:textId="77777777" w:rsidTr="00DE424A">
        <w:trPr>
          <w:trHeight w:val="373"/>
          <w:jc w:val="center"/>
        </w:trPr>
        <w:tc>
          <w:tcPr>
            <w:tcW w:w="444" w:type="dxa"/>
          </w:tcPr>
          <w:p w14:paraId="4445A1BD" w14:textId="68728516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783" w:type="dxa"/>
          </w:tcPr>
          <w:p w14:paraId="3E5AA381" w14:textId="4131ECD9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+3.3V</w:t>
            </w:r>
          </w:p>
        </w:tc>
        <w:tc>
          <w:tcPr>
            <w:tcW w:w="1785" w:type="dxa"/>
          </w:tcPr>
          <w:p w14:paraId="363F6F85" w14:textId="4E69D20D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500mA</w:t>
            </w:r>
          </w:p>
        </w:tc>
        <w:tc>
          <w:tcPr>
            <w:tcW w:w="2624" w:type="dxa"/>
          </w:tcPr>
          <w:p w14:paraId="3AA60B1F" w14:textId="5FAC9758" w:rsidR="00F86E61" w:rsidRPr="00145920" w:rsidRDefault="003E2C91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748B8E18" w14:textId="77777777" w:rsidTr="00DE424A">
        <w:trPr>
          <w:trHeight w:val="373"/>
          <w:jc w:val="center"/>
        </w:trPr>
        <w:tc>
          <w:tcPr>
            <w:tcW w:w="444" w:type="dxa"/>
          </w:tcPr>
          <w:p w14:paraId="6047E2AD" w14:textId="0C687EA1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783" w:type="dxa"/>
          </w:tcPr>
          <w:p w14:paraId="40CFF7FD" w14:textId="22B5496C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+1.8V</w:t>
            </w:r>
          </w:p>
        </w:tc>
        <w:tc>
          <w:tcPr>
            <w:tcW w:w="1785" w:type="dxa"/>
          </w:tcPr>
          <w:p w14:paraId="05698965" w14:textId="3427E345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300mA</w:t>
            </w:r>
          </w:p>
        </w:tc>
        <w:tc>
          <w:tcPr>
            <w:tcW w:w="2624" w:type="dxa"/>
          </w:tcPr>
          <w:p w14:paraId="3CC88B0F" w14:textId="6C2CD1D0" w:rsidR="00F86E61" w:rsidRPr="00145920" w:rsidRDefault="003E2C91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5AD581F2" w14:textId="77777777" w:rsidTr="00DE424A">
        <w:trPr>
          <w:trHeight w:val="373"/>
          <w:jc w:val="center"/>
        </w:trPr>
        <w:tc>
          <w:tcPr>
            <w:tcW w:w="444" w:type="dxa"/>
          </w:tcPr>
          <w:p w14:paraId="39DEA134" w14:textId="015B63FA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783" w:type="dxa"/>
          </w:tcPr>
          <w:p w14:paraId="2CDB29C0" w14:textId="67C91F17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+12V</w:t>
            </w:r>
          </w:p>
        </w:tc>
        <w:tc>
          <w:tcPr>
            <w:tcW w:w="1785" w:type="dxa"/>
          </w:tcPr>
          <w:p w14:paraId="6EDD66C4" w14:textId="211FF0DA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400mA</w:t>
            </w:r>
          </w:p>
        </w:tc>
        <w:tc>
          <w:tcPr>
            <w:tcW w:w="2624" w:type="dxa"/>
          </w:tcPr>
          <w:p w14:paraId="3EBC5A00" w14:textId="1ECB8CC7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145920" w14:paraId="1627CF66" w14:textId="77777777" w:rsidTr="00DE424A">
        <w:trPr>
          <w:trHeight w:val="373"/>
          <w:jc w:val="center"/>
        </w:trPr>
        <w:tc>
          <w:tcPr>
            <w:tcW w:w="444" w:type="dxa"/>
          </w:tcPr>
          <w:p w14:paraId="4BE719D9" w14:textId="6CD1DAA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783" w:type="dxa"/>
          </w:tcPr>
          <w:p w14:paraId="7BD77A1D" w14:textId="3E46CB43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-12V</w:t>
            </w:r>
          </w:p>
        </w:tc>
        <w:tc>
          <w:tcPr>
            <w:tcW w:w="1785" w:type="dxa"/>
          </w:tcPr>
          <w:p w14:paraId="1474940A" w14:textId="42CEB505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400mA</w:t>
            </w:r>
          </w:p>
        </w:tc>
        <w:tc>
          <w:tcPr>
            <w:tcW w:w="2624" w:type="dxa"/>
          </w:tcPr>
          <w:p w14:paraId="575FED84" w14:textId="014BF073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145920" w14:paraId="5424D635" w14:textId="77777777" w:rsidTr="00DE424A">
        <w:trPr>
          <w:trHeight w:val="373"/>
          <w:jc w:val="center"/>
        </w:trPr>
        <w:tc>
          <w:tcPr>
            <w:tcW w:w="444" w:type="dxa"/>
          </w:tcPr>
          <w:p w14:paraId="104C4BDB" w14:textId="512B278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</w:t>
            </w:r>
          </w:p>
        </w:tc>
        <w:tc>
          <w:tcPr>
            <w:tcW w:w="1783" w:type="dxa"/>
          </w:tcPr>
          <w:p w14:paraId="5A06D531" w14:textId="3CA0154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+5V</w:t>
            </w:r>
          </w:p>
        </w:tc>
        <w:tc>
          <w:tcPr>
            <w:tcW w:w="1785" w:type="dxa"/>
          </w:tcPr>
          <w:p w14:paraId="532DA153" w14:textId="368E8652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100mA</w:t>
            </w:r>
          </w:p>
        </w:tc>
        <w:tc>
          <w:tcPr>
            <w:tcW w:w="2624" w:type="dxa"/>
          </w:tcPr>
          <w:p w14:paraId="1892D5E8" w14:textId="64DCC9AA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DE424A" w14:paraId="3D07A00F" w14:textId="77777777" w:rsidTr="00DE424A">
        <w:trPr>
          <w:trHeight w:val="373"/>
          <w:jc w:val="center"/>
        </w:trPr>
        <w:tc>
          <w:tcPr>
            <w:tcW w:w="444" w:type="dxa"/>
          </w:tcPr>
          <w:p w14:paraId="4A24429C" w14:textId="7C17C4B4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</w:t>
            </w:r>
          </w:p>
        </w:tc>
        <w:tc>
          <w:tcPr>
            <w:tcW w:w="1783" w:type="dxa"/>
          </w:tcPr>
          <w:p w14:paraId="6C1C2500" w14:textId="54FFD692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-5V</w:t>
            </w:r>
          </w:p>
        </w:tc>
        <w:tc>
          <w:tcPr>
            <w:tcW w:w="1785" w:type="dxa"/>
          </w:tcPr>
          <w:p w14:paraId="0EC45209" w14:textId="55F07E1D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100mA</w:t>
            </w:r>
          </w:p>
        </w:tc>
        <w:tc>
          <w:tcPr>
            <w:tcW w:w="2624" w:type="dxa"/>
          </w:tcPr>
          <w:p w14:paraId="1C8BDF70" w14:textId="2893B456" w:rsidR="0000381A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</w:tbl>
    <w:p w14:paraId="4C2C000B" w14:textId="77777777" w:rsidR="00354918" w:rsidRPr="00FC3253" w:rsidRDefault="00354918" w:rsidP="00FC3253">
      <w:pPr>
        <w:rPr>
          <w:rFonts w:ascii="Calibri" w:hAnsi="Calibri" w:cs="Calibri"/>
          <w:color w:val="000000" w:themeColor="text1"/>
        </w:rPr>
      </w:pPr>
    </w:p>
    <w:p w14:paraId="6AE621F1" w14:textId="0EB8E3F5" w:rsidR="006E156B" w:rsidRPr="00565B66" w:rsidRDefault="006E156B" w:rsidP="006E156B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A04E49">
        <w:rPr>
          <w:rFonts w:ascii="Calibri" w:hAnsi="Calibri" w:cs="Calibri"/>
          <w:i/>
          <w:iCs/>
          <w:color w:val="4472C4" w:themeColor="accent1"/>
        </w:rPr>
        <w:t>3</w:t>
      </w:r>
    </w:p>
    <w:p w14:paraId="19B0FE35" w14:textId="77777777" w:rsidR="006E156B" w:rsidRDefault="006E156B" w:rsidP="006E156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C920A22" w14:textId="77777777" w:rsidR="00C85457" w:rsidRDefault="00C85457" w:rsidP="006E156B">
      <w:pPr>
        <w:rPr>
          <w:rFonts w:ascii="Calibri" w:hAnsi="Calibri" w:cs="Calibri"/>
          <w:i/>
          <w:iCs/>
          <w:color w:val="70AD47" w:themeColor="accent6"/>
        </w:rPr>
      </w:pPr>
    </w:p>
    <w:p w14:paraId="7274D9BA" w14:textId="77777777" w:rsidR="00721779" w:rsidRDefault="00721779" w:rsidP="00721779"/>
    <w:p w14:paraId="08D28DA8" w14:textId="541B9393" w:rsidR="007935AE" w:rsidRDefault="007935AE" w:rsidP="007935AE">
      <w:pPr>
        <w:pStyle w:val="Titre1"/>
      </w:pPr>
      <w:bookmarkStart w:id="23" w:name="_Toc189562160"/>
      <w:r>
        <w:lastRenderedPageBreak/>
        <w:t>Liens inter-projets</w:t>
      </w:r>
      <w:bookmarkEnd w:id="23"/>
    </w:p>
    <w:p w14:paraId="64F43D9A" w14:textId="77777777" w:rsidR="00B326BF" w:rsidRPr="00180610" w:rsidRDefault="00B326BF" w:rsidP="00180610">
      <w:pPr>
        <w:rPr>
          <w:i/>
          <w:iCs/>
          <w:color w:val="BF11A6"/>
        </w:rPr>
      </w:pPr>
    </w:p>
    <w:p w14:paraId="08EC33EF" w14:textId="77777777" w:rsidR="00B326BF" w:rsidRPr="00E34A7C" w:rsidRDefault="00B326BF" w:rsidP="00180610">
      <w:r w:rsidRPr="00E34A7C">
        <w:t>Sans objet</w:t>
      </w:r>
    </w:p>
    <w:p w14:paraId="39569B2B" w14:textId="77777777" w:rsidR="00B326BF" w:rsidRPr="00B326BF" w:rsidRDefault="00B326BF" w:rsidP="00B326BF"/>
    <w:p w14:paraId="390A0507" w14:textId="1541436E" w:rsidR="007935AE" w:rsidRPr="007935AE" w:rsidRDefault="007935AE" w:rsidP="007935AE">
      <w:pPr>
        <w:pStyle w:val="Titre1"/>
      </w:pPr>
      <w:bookmarkStart w:id="24" w:name="_Toc189562161"/>
      <w:r>
        <w:lastRenderedPageBreak/>
        <w:t>Budget du projet</w:t>
      </w:r>
      <w:bookmarkEnd w:id="24"/>
    </w:p>
    <w:p w14:paraId="00A6E07B" w14:textId="77777777" w:rsidR="004E132D" w:rsidRDefault="004E132D" w:rsidP="004E6EA1">
      <w:pPr>
        <w:rPr>
          <w:i/>
          <w:iCs/>
          <w:color w:val="BF11A6"/>
        </w:rPr>
      </w:pPr>
    </w:p>
    <w:p w14:paraId="716CAF57" w14:textId="18AF52E0" w:rsidR="00DA3255" w:rsidRDefault="00DA3255" w:rsidP="00DA3255">
      <w:r>
        <w:t>Le budget total pour ce prototype ne doit pas dépasser 200€.</w:t>
      </w:r>
    </w:p>
    <w:p w14:paraId="52EC0244" w14:textId="14CC2E89" w:rsidR="00180610" w:rsidRDefault="00DA3255" w:rsidP="00C21DD2">
      <w:r>
        <w:t xml:space="preserve">Cela ne </w:t>
      </w:r>
      <w:r w:rsidR="00A51679">
        <w:t>prend</w:t>
      </w:r>
      <w:r>
        <w:t xml:space="preserve"> pas en compte les sources d’approvisionnement alternatives : stocks existants, échantillons gratuits, etc.</w:t>
      </w:r>
    </w:p>
    <w:sectPr w:rsidR="00180610" w:rsidSect="008C6F77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Vincent Gauthier" w:date="2025-02-14T09:55:00Z" w:initials="VG">
    <w:p w14:paraId="62379F57" w14:textId="29D096DD" w:rsidR="00403C87" w:rsidRDefault="00403C87">
      <w:pPr>
        <w:pStyle w:val="Commentaire"/>
      </w:pPr>
      <w:r>
        <w:rPr>
          <w:rStyle w:val="Marquedecommentaire"/>
        </w:rPr>
        <w:annotationRef/>
      </w:r>
      <w:r>
        <w:t xml:space="preserve">Pauvre M. Lussac qui en est réduit </w:t>
      </w:r>
      <w:proofErr w:type="gramStart"/>
      <w:r>
        <w:t>a</w:t>
      </w:r>
      <w:proofErr w:type="gramEnd"/>
      <w:r>
        <w:t xml:space="preserve"> devenir un nom commun… </w:t>
      </w:r>
    </w:p>
  </w:comment>
  <w:comment w:id="1" w:author="Vincent Gauthier" w:date="2025-02-14T09:56:00Z" w:initials="VG">
    <w:p w14:paraId="122B32B0" w14:textId="310679F7" w:rsidR="00403C87" w:rsidRDefault="00403C87">
      <w:pPr>
        <w:pStyle w:val="Commentaire"/>
      </w:pPr>
      <w:r>
        <w:rPr>
          <w:rStyle w:val="Marquedecommentaire"/>
        </w:rPr>
        <w:annotationRef/>
      </w:r>
      <w:r>
        <w:t>Commentaire général : penser à fournir un document exporté non modifiable par le client à termes.</w:t>
      </w:r>
    </w:p>
  </w:comment>
  <w:comment w:id="4" w:author="Vincent Gauthier" w:date="2025-02-14T10:02:00Z" w:initials="VG">
    <w:p w14:paraId="2C4ACD4F" w14:textId="6CD41EBA" w:rsidR="00403C87" w:rsidRDefault="00403C87">
      <w:pPr>
        <w:pStyle w:val="Commentaire"/>
      </w:pPr>
      <w:r>
        <w:rPr>
          <w:rStyle w:val="Marquedecommentaire"/>
        </w:rPr>
        <w:annotationRef/>
      </w:r>
      <w:r>
        <w:t>Justifier le texte, cela aide à la lecture</w:t>
      </w:r>
    </w:p>
  </w:comment>
  <w:comment w:id="11" w:author="Vincent Gauthier" w:date="2025-02-14T10:04:00Z" w:initials="VG">
    <w:p w14:paraId="4DA3B046" w14:textId="5FF15739" w:rsidR="0072523A" w:rsidRDefault="0072523A">
      <w:pPr>
        <w:pStyle w:val="Commentaire"/>
      </w:pPr>
      <w:r>
        <w:rPr>
          <w:rStyle w:val="Marquedecommentaire"/>
        </w:rPr>
        <w:annotationRef/>
      </w:r>
      <w:r>
        <w:t xml:space="preserve">Il me manque la fonction principale </w:t>
      </w:r>
      <w:proofErr w:type="gramStart"/>
      <w:r>
        <w:t>la dedans</w:t>
      </w:r>
      <w:proofErr w:type="gramEnd"/>
      <w:r>
        <w:t xml:space="preserve">. Elle apparait au sens de FP1&amp;2 dans le diagramme des </w:t>
      </w:r>
      <w:proofErr w:type="spellStart"/>
      <w:r>
        <w:t>intéracteurs</w:t>
      </w:r>
      <w:proofErr w:type="spellEnd"/>
      <w:r>
        <w:t xml:space="preserve">, mais j’aurais bien aimé qu’elle soit </w:t>
      </w:r>
      <w:proofErr w:type="gramStart"/>
      <w:r>
        <w:t>explicité</w:t>
      </w:r>
      <w:proofErr w:type="gramEnd"/>
      <w:r>
        <w:t xml:space="preserve"> et simplifiée. Etant donné que FP1 et FP2 relient les même interacteurs, il y a de fortes chances pour que FP1+FP2=FP1&amp;</w:t>
      </w:r>
      <w:proofErr w:type="gramStart"/>
      <w:r>
        <w:t>2 .</w:t>
      </w:r>
      <w:proofErr w:type="gramEnd"/>
    </w:p>
  </w:comment>
  <w:comment w:id="12" w:author="Vincent Gauthier" w:date="2025-02-14T10:05:00Z" w:initials="VG">
    <w:p w14:paraId="10894081" w14:textId="2C82797B" w:rsidR="0072523A" w:rsidRDefault="0072523A">
      <w:pPr>
        <w:pStyle w:val="Commentaire"/>
      </w:pPr>
      <w:r>
        <w:rPr>
          <w:rStyle w:val="Marquedecommentaire"/>
        </w:rPr>
        <w:annotationRef/>
      </w:r>
      <w:r>
        <w:t>Genre « Caractériser la réponse fréquentielle … blablabla… »</w:t>
      </w:r>
    </w:p>
  </w:comment>
  <w:comment w:id="13" w:author="Vincent Gauthier" w:date="2025-02-14T09:57:00Z" w:initials="VG">
    <w:p w14:paraId="379A0F01" w14:textId="3894FD3F" w:rsidR="00403C87" w:rsidRDefault="00403C87">
      <w:pPr>
        <w:pStyle w:val="Commentaire"/>
      </w:pPr>
      <w:r>
        <w:rPr>
          <w:rStyle w:val="Marquedecommentaire"/>
        </w:rPr>
        <w:annotationRef/>
      </w:r>
      <w:r>
        <w:t xml:space="preserve">Il manque toujours les référencements aux figures et tableaux : </w:t>
      </w:r>
      <w:r>
        <w:br/>
        <w:t>(1) appel dans le corps de texte comme déjà fait - « en figure ## se trouve le schéma des interacteurs »</w:t>
      </w:r>
      <w:r>
        <w:br/>
        <w:t>(2) légende numérotée sous la figure//sur le tableau</w:t>
      </w:r>
      <w:r>
        <w:br/>
        <w:t>(3-si nécessaire) description de ce qui est vu dans la figure, en particulier pour des résultats 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379F57" w15:done="0"/>
  <w15:commentEx w15:paraId="122B32B0" w15:paraIdParent="62379F57" w15:done="0"/>
  <w15:commentEx w15:paraId="2C4ACD4F" w15:done="0"/>
  <w15:commentEx w15:paraId="4DA3B046" w15:done="0"/>
  <w15:commentEx w15:paraId="10894081" w15:paraIdParent="4DA3B046" w15:done="0"/>
  <w15:commentEx w15:paraId="379A0F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6DCF93" w16cex:dateUtc="2025-02-14T08:55:00Z"/>
  <w16cex:commentExtensible w16cex:durableId="5DEEBECE" w16cex:dateUtc="2025-02-14T08:56:00Z"/>
  <w16cex:commentExtensible w16cex:durableId="7D7DBCBC" w16cex:dateUtc="2025-02-14T09:02:00Z"/>
  <w16cex:commentExtensible w16cex:durableId="20B07CB2" w16cex:dateUtc="2025-02-14T09:04:00Z"/>
  <w16cex:commentExtensible w16cex:durableId="45616E85" w16cex:dateUtc="2025-02-14T09:05:00Z"/>
  <w16cex:commentExtensible w16cex:durableId="60B09F55" w16cex:dateUtc="2025-02-14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379F57" w16cid:durableId="2D6DCF93"/>
  <w16cid:commentId w16cid:paraId="122B32B0" w16cid:durableId="5DEEBECE"/>
  <w16cid:commentId w16cid:paraId="2C4ACD4F" w16cid:durableId="7D7DBCBC"/>
  <w16cid:commentId w16cid:paraId="4DA3B046" w16cid:durableId="20B07CB2"/>
  <w16cid:commentId w16cid:paraId="10894081" w16cid:durableId="45616E85"/>
  <w16cid:commentId w16cid:paraId="379A0F01" w16cid:durableId="60B09F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35148" w14:textId="77777777" w:rsidR="00EB147A" w:rsidRDefault="00EB147A" w:rsidP="002A4F3E">
      <w:pPr>
        <w:spacing w:after="0" w:line="240" w:lineRule="auto"/>
      </w:pPr>
      <w:r>
        <w:separator/>
      </w:r>
    </w:p>
  </w:endnote>
  <w:endnote w:type="continuationSeparator" w:id="0">
    <w:p w14:paraId="2DDEA8A9" w14:textId="77777777" w:rsidR="00EB147A" w:rsidRDefault="00EB147A" w:rsidP="002A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435" w:type="dxa"/>
      <w:jc w:val="center"/>
      <w:tblLook w:val="04A0" w:firstRow="1" w:lastRow="0" w:firstColumn="1" w:lastColumn="0" w:noHBand="0" w:noVBand="1"/>
    </w:tblPr>
    <w:tblGrid>
      <w:gridCol w:w="2214"/>
      <w:gridCol w:w="2429"/>
      <w:gridCol w:w="2421"/>
      <w:gridCol w:w="2371"/>
    </w:tblGrid>
    <w:tr w:rsidR="00D85480" w14:paraId="0DF73691" w14:textId="77777777" w:rsidTr="005D6702">
      <w:trPr>
        <w:trHeight w:val="142"/>
        <w:jc w:val="center"/>
      </w:trPr>
      <w:tc>
        <w:tcPr>
          <w:tcW w:w="2214" w:type="dxa"/>
          <w:vAlign w:val="center"/>
        </w:tcPr>
        <w:p w14:paraId="1DC03029" w14:textId="77777777" w:rsidR="00D85480" w:rsidRDefault="00D85480" w:rsidP="00D85480">
          <w:pPr>
            <w:pStyle w:val="Pieddepage"/>
            <w:jc w:val="center"/>
          </w:pPr>
          <w:r>
            <w:t>Projet</w:t>
          </w:r>
        </w:p>
      </w:tc>
      <w:tc>
        <w:tcPr>
          <w:tcW w:w="2429" w:type="dxa"/>
          <w:vAlign w:val="center"/>
        </w:tcPr>
        <w:p w14:paraId="710445D2" w14:textId="77777777" w:rsidR="00D85480" w:rsidRDefault="00D85480" w:rsidP="00D85480">
          <w:pPr>
            <w:pStyle w:val="Pieddepage"/>
            <w:jc w:val="center"/>
          </w:pPr>
          <w:r>
            <w:t>Identifiant document</w:t>
          </w:r>
        </w:p>
      </w:tc>
      <w:tc>
        <w:tcPr>
          <w:tcW w:w="2421" w:type="dxa"/>
          <w:vAlign w:val="center"/>
        </w:tcPr>
        <w:p w14:paraId="4BF77A95" w14:textId="77777777" w:rsidR="00D85480" w:rsidRDefault="00D85480" w:rsidP="00D85480">
          <w:pPr>
            <w:pStyle w:val="Pieddepage"/>
            <w:jc w:val="center"/>
          </w:pPr>
          <w:r>
            <w:t>Niveau de sensibilité</w:t>
          </w:r>
        </w:p>
      </w:tc>
      <w:tc>
        <w:tcPr>
          <w:tcW w:w="2371" w:type="dxa"/>
          <w:vAlign w:val="center"/>
        </w:tcPr>
        <w:p w14:paraId="7026722E" w14:textId="77777777" w:rsidR="00D85480" w:rsidRDefault="00D85480" w:rsidP="00D85480">
          <w:pPr>
            <w:pStyle w:val="Pieddepage"/>
            <w:jc w:val="center"/>
          </w:pPr>
          <w:r>
            <w:t>Révision</w:t>
          </w:r>
        </w:p>
      </w:tc>
    </w:tr>
    <w:tr w:rsidR="00D85480" w14:paraId="19BE99C9" w14:textId="77777777" w:rsidTr="005D6702">
      <w:trPr>
        <w:trHeight w:val="290"/>
        <w:jc w:val="center"/>
      </w:trPr>
      <w:tc>
        <w:tcPr>
          <w:tcW w:w="2214" w:type="dxa"/>
          <w:vAlign w:val="center"/>
        </w:tcPr>
        <w:p w14:paraId="5FF502DC" w14:textId="77777777" w:rsidR="00D85480" w:rsidRDefault="00D85480" w:rsidP="00D85480">
          <w:pPr>
            <w:pStyle w:val="Pieddepage"/>
            <w:jc w:val="center"/>
          </w:pPr>
          <w:r>
            <w:t>Traceur de d. de Bode</w:t>
          </w:r>
        </w:p>
      </w:tc>
      <w:tc>
        <w:tcPr>
          <w:tcW w:w="2429" w:type="dxa"/>
          <w:vAlign w:val="center"/>
        </w:tcPr>
        <w:p w14:paraId="557B95E0" w14:textId="77777777" w:rsidR="00D85480" w:rsidRDefault="00D85480" w:rsidP="00D85480">
          <w:pPr>
            <w:pStyle w:val="Pieddepage"/>
            <w:jc w:val="center"/>
          </w:pPr>
          <w:r>
            <w:t>123-000-CDC-FR-V1.0</w:t>
          </w:r>
        </w:p>
      </w:tc>
      <w:tc>
        <w:tcPr>
          <w:tcW w:w="2421" w:type="dxa"/>
          <w:vAlign w:val="center"/>
        </w:tcPr>
        <w:p w14:paraId="0131980F" w14:textId="77777777" w:rsidR="00D85480" w:rsidRDefault="00D85480" w:rsidP="00D85480">
          <w:pPr>
            <w:pStyle w:val="Pieddepage"/>
            <w:jc w:val="center"/>
          </w:pPr>
          <w:r>
            <w:t>OPEN</w:t>
          </w:r>
        </w:p>
      </w:tc>
      <w:tc>
        <w:tcPr>
          <w:tcW w:w="2371" w:type="dxa"/>
          <w:vAlign w:val="center"/>
        </w:tcPr>
        <w:p w14:paraId="66A31737" w14:textId="77777777" w:rsidR="00D85480" w:rsidRDefault="00D85480" w:rsidP="00D85480">
          <w:pPr>
            <w:pStyle w:val="Pieddepage"/>
            <w:jc w:val="center"/>
          </w:pPr>
          <w:r>
            <w:t>RA</w:t>
          </w:r>
        </w:p>
      </w:tc>
    </w:tr>
  </w:tbl>
  <w:p w14:paraId="401E7C2D" w14:textId="77777777" w:rsidR="00D85480" w:rsidRDefault="00D85480" w:rsidP="00D85480">
    <w:pPr>
      <w:pStyle w:val="Pieddepage"/>
      <w:tabs>
        <w:tab w:val="left" w:pos="2280"/>
      </w:tabs>
    </w:pPr>
    <w:r>
      <w:tab/>
    </w:r>
    <w:r>
      <w:tab/>
    </w:r>
  </w:p>
  <w:p w14:paraId="42A5F1A5" w14:textId="1F25BC24" w:rsidR="002A4F3E" w:rsidRPr="00D85480" w:rsidRDefault="00D85480" w:rsidP="00BE2690">
    <w:pPr>
      <w:pStyle w:val="Pieddepage"/>
      <w:tabs>
        <w:tab w:val="left" w:pos="1065"/>
      </w:tabs>
    </w:pPr>
    <w:r>
      <w:t>10/2024</w:t>
    </w:r>
    <w:r>
      <w:tab/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435" w:type="dxa"/>
      <w:jc w:val="center"/>
      <w:tblLook w:val="04A0" w:firstRow="1" w:lastRow="0" w:firstColumn="1" w:lastColumn="0" w:noHBand="0" w:noVBand="1"/>
    </w:tblPr>
    <w:tblGrid>
      <w:gridCol w:w="2214"/>
      <w:gridCol w:w="2429"/>
      <w:gridCol w:w="2421"/>
      <w:gridCol w:w="2371"/>
    </w:tblGrid>
    <w:tr w:rsidR="00473D14" w14:paraId="6F170F7A" w14:textId="77777777" w:rsidTr="00025556">
      <w:trPr>
        <w:trHeight w:val="142"/>
        <w:jc w:val="center"/>
      </w:trPr>
      <w:tc>
        <w:tcPr>
          <w:tcW w:w="2214" w:type="dxa"/>
          <w:vAlign w:val="center"/>
        </w:tcPr>
        <w:p w14:paraId="7EAFB0CD" w14:textId="77777777" w:rsidR="00473D14" w:rsidRDefault="00473D14" w:rsidP="00473D14">
          <w:pPr>
            <w:pStyle w:val="Pieddepage"/>
            <w:jc w:val="center"/>
          </w:pPr>
          <w:r>
            <w:t>Projet</w:t>
          </w:r>
        </w:p>
      </w:tc>
      <w:tc>
        <w:tcPr>
          <w:tcW w:w="2429" w:type="dxa"/>
          <w:vAlign w:val="center"/>
        </w:tcPr>
        <w:p w14:paraId="351E9711" w14:textId="77777777" w:rsidR="00473D14" w:rsidRDefault="00473D14" w:rsidP="00473D14">
          <w:pPr>
            <w:pStyle w:val="Pieddepage"/>
            <w:jc w:val="center"/>
          </w:pPr>
          <w:r>
            <w:t>Identifiant document</w:t>
          </w:r>
        </w:p>
      </w:tc>
      <w:tc>
        <w:tcPr>
          <w:tcW w:w="2421" w:type="dxa"/>
          <w:vAlign w:val="center"/>
        </w:tcPr>
        <w:p w14:paraId="719644E9" w14:textId="77777777" w:rsidR="00473D14" w:rsidRDefault="00473D14" w:rsidP="00473D14">
          <w:pPr>
            <w:pStyle w:val="Pieddepage"/>
            <w:jc w:val="center"/>
          </w:pPr>
          <w:r>
            <w:t>Niveau de sensibilité</w:t>
          </w:r>
        </w:p>
      </w:tc>
      <w:tc>
        <w:tcPr>
          <w:tcW w:w="2371" w:type="dxa"/>
          <w:vAlign w:val="center"/>
        </w:tcPr>
        <w:p w14:paraId="2CDE8167" w14:textId="77777777" w:rsidR="00473D14" w:rsidRDefault="00473D14" w:rsidP="00473D14">
          <w:pPr>
            <w:pStyle w:val="Pieddepage"/>
            <w:jc w:val="center"/>
          </w:pPr>
          <w:r>
            <w:t>Révision</w:t>
          </w:r>
        </w:p>
      </w:tc>
    </w:tr>
    <w:tr w:rsidR="00FD7B6A" w14:paraId="05E804F5" w14:textId="77777777" w:rsidTr="00025556">
      <w:trPr>
        <w:trHeight w:val="290"/>
        <w:jc w:val="center"/>
      </w:trPr>
      <w:tc>
        <w:tcPr>
          <w:tcW w:w="2214" w:type="dxa"/>
          <w:vAlign w:val="center"/>
        </w:tcPr>
        <w:p w14:paraId="62B9AAF6" w14:textId="285D4751" w:rsidR="00FD7B6A" w:rsidRDefault="00FD7B6A" w:rsidP="00FD7B6A">
          <w:pPr>
            <w:pStyle w:val="Pieddepage"/>
            <w:jc w:val="center"/>
          </w:pPr>
          <w:r>
            <w:t>Traceur de d. de Bode</w:t>
          </w:r>
        </w:p>
      </w:tc>
      <w:tc>
        <w:tcPr>
          <w:tcW w:w="2429" w:type="dxa"/>
          <w:vAlign w:val="center"/>
        </w:tcPr>
        <w:p w14:paraId="07E09216" w14:textId="07103547" w:rsidR="00FD7B6A" w:rsidRDefault="00FD7B6A" w:rsidP="00FD7B6A">
          <w:pPr>
            <w:pStyle w:val="Pieddepage"/>
            <w:jc w:val="center"/>
          </w:pPr>
          <w:r>
            <w:t>123-000-CDC-FR-V1.0</w:t>
          </w:r>
        </w:p>
      </w:tc>
      <w:tc>
        <w:tcPr>
          <w:tcW w:w="2421" w:type="dxa"/>
          <w:vAlign w:val="center"/>
        </w:tcPr>
        <w:p w14:paraId="4D510CFD" w14:textId="26FB8871" w:rsidR="00FD7B6A" w:rsidRDefault="00FD7B6A" w:rsidP="00FD7B6A">
          <w:pPr>
            <w:pStyle w:val="Pieddepage"/>
            <w:jc w:val="center"/>
          </w:pPr>
          <w:r>
            <w:t>OPEN</w:t>
          </w:r>
        </w:p>
      </w:tc>
      <w:tc>
        <w:tcPr>
          <w:tcW w:w="2371" w:type="dxa"/>
          <w:vAlign w:val="center"/>
        </w:tcPr>
        <w:p w14:paraId="396C2C30" w14:textId="790B4D14" w:rsidR="00FD7B6A" w:rsidRDefault="00FD7B6A" w:rsidP="00FD7B6A">
          <w:pPr>
            <w:pStyle w:val="Pieddepage"/>
            <w:jc w:val="center"/>
          </w:pPr>
          <w:r>
            <w:t>RA</w:t>
          </w:r>
        </w:p>
      </w:tc>
    </w:tr>
  </w:tbl>
  <w:p w14:paraId="3112E47A" w14:textId="77777777" w:rsidR="00473D14" w:rsidRDefault="00473D14" w:rsidP="00473D14">
    <w:pPr>
      <w:pStyle w:val="Pieddepage"/>
      <w:tabs>
        <w:tab w:val="left" w:pos="2280"/>
      </w:tabs>
    </w:pPr>
    <w:r>
      <w:tab/>
    </w:r>
    <w:r>
      <w:tab/>
    </w:r>
  </w:p>
  <w:p w14:paraId="05F5AE46" w14:textId="11B5F849" w:rsidR="008C6F77" w:rsidRPr="00473D14" w:rsidRDefault="00EC0A99" w:rsidP="00473D14">
    <w:pPr>
      <w:pStyle w:val="Pieddepage"/>
      <w:tabs>
        <w:tab w:val="left" w:pos="1065"/>
      </w:tabs>
    </w:pPr>
    <w:r>
      <w:t>10/2024</w:t>
    </w:r>
    <w:r w:rsidR="00473D14">
      <w:tab/>
    </w:r>
    <w:r w:rsidR="00473D14">
      <w:tab/>
    </w:r>
    <w:r w:rsidR="00473D14">
      <w:tab/>
      <w:t xml:space="preserve">Page </w:t>
    </w:r>
    <w:r w:rsidR="00473D14">
      <w:rPr>
        <w:b/>
        <w:bCs/>
      </w:rPr>
      <w:fldChar w:fldCharType="begin"/>
    </w:r>
    <w:r w:rsidR="00473D14">
      <w:rPr>
        <w:b/>
        <w:bCs/>
      </w:rPr>
      <w:instrText>PAGE  \* Arabic  \* MERGEFORMAT</w:instrText>
    </w:r>
    <w:r w:rsidR="00473D14">
      <w:rPr>
        <w:b/>
        <w:bCs/>
      </w:rPr>
      <w:fldChar w:fldCharType="separate"/>
    </w:r>
    <w:r w:rsidR="00473D14">
      <w:rPr>
        <w:b/>
        <w:bCs/>
      </w:rPr>
      <w:t>1</w:t>
    </w:r>
    <w:r w:rsidR="00473D14">
      <w:rPr>
        <w:b/>
        <w:bCs/>
      </w:rPr>
      <w:fldChar w:fldCharType="end"/>
    </w:r>
    <w:r w:rsidR="00473D14">
      <w:t xml:space="preserve"> sur </w:t>
    </w:r>
    <w:r w:rsidR="00473D14">
      <w:rPr>
        <w:b/>
        <w:bCs/>
      </w:rPr>
      <w:fldChar w:fldCharType="begin"/>
    </w:r>
    <w:r w:rsidR="00473D14">
      <w:rPr>
        <w:b/>
        <w:bCs/>
      </w:rPr>
      <w:instrText>NUMPAGES  \* Arabic  \* MERGEFORMAT</w:instrText>
    </w:r>
    <w:r w:rsidR="00473D14">
      <w:rPr>
        <w:b/>
        <w:bCs/>
      </w:rPr>
      <w:fldChar w:fldCharType="separate"/>
    </w:r>
    <w:r w:rsidR="00473D14">
      <w:rPr>
        <w:b/>
        <w:bCs/>
      </w:rPr>
      <w:t>3</w:t>
    </w:r>
    <w:r w:rsidR="00473D1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A9F0B" w14:textId="77777777" w:rsidR="00EB147A" w:rsidRDefault="00EB147A" w:rsidP="002A4F3E">
      <w:pPr>
        <w:spacing w:after="0" w:line="240" w:lineRule="auto"/>
      </w:pPr>
      <w:r>
        <w:separator/>
      </w:r>
    </w:p>
  </w:footnote>
  <w:footnote w:type="continuationSeparator" w:id="0">
    <w:p w14:paraId="2C2F38A1" w14:textId="77777777" w:rsidR="00EB147A" w:rsidRDefault="00EB147A" w:rsidP="002A4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526" w:type="dxa"/>
      <w:jc w:val="center"/>
      <w:tblLook w:val="04A0" w:firstRow="1" w:lastRow="0" w:firstColumn="1" w:lastColumn="0" w:noHBand="0" w:noVBand="1"/>
    </w:tblPr>
    <w:tblGrid>
      <w:gridCol w:w="9526"/>
    </w:tblGrid>
    <w:tr w:rsidR="00AA7EF9" w:rsidRPr="005A204C" w14:paraId="2F233165" w14:textId="77777777" w:rsidTr="00344DE3">
      <w:trPr>
        <w:trHeight w:val="259"/>
        <w:jc w:val="center"/>
      </w:trPr>
      <w:tc>
        <w:tcPr>
          <w:tcW w:w="9526" w:type="dxa"/>
          <w:shd w:val="clear" w:color="auto" w:fill="FFFFFF" w:themeFill="background1"/>
          <w:vAlign w:val="center"/>
        </w:tcPr>
        <w:p w14:paraId="79FE62DA" w14:textId="6FA43D12" w:rsidR="00AA7EF9" w:rsidRPr="00970EE8" w:rsidRDefault="00BE2690" w:rsidP="00D8393E">
          <w:pPr>
            <w:pStyle w:val="En-tte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Cahier </w:t>
          </w:r>
          <w:r w:rsidR="00180301">
            <w:rPr>
              <w:b/>
              <w:bCs/>
            </w:rPr>
            <w:t>D</w:t>
          </w:r>
          <w:r>
            <w:rPr>
              <w:b/>
              <w:bCs/>
            </w:rPr>
            <w:t>es Charges</w:t>
          </w:r>
          <w:r w:rsidR="00AA7EF9" w:rsidRPr="00970EE8">
            <w:rPr>
              <w:b/>
              <w:bCs/>
            </w:rPr>
            <w:t xml:space="preserve"> – </w:t>
          </w:r>
          <w:r w:rsidR="007F2827">
            <w:rPr>
              <w:b/>
              <w:bCs/>
            </w:rPr>
            <w:t>Traceur de diagrammes de Bode</w:t>
          </w:r>
        </w:p>
      </w:tc>
    </w:tr>
  </w:tbl>
  <w:p w14:paraId="56B8C47A" w14:textId="77777777" w:rsidR="00AA7EF9" w:rsidRDefault="00AA7EF9" w:rsidP="00D8393E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7F" w14:textId="77777777" w:rsidR="00206A3B" w:rsidRPr="00E80361" w:rsidRDefault="00206A3B" w:rsidP="00206A3B">
    <w:pPr>
      <w:pStyle w:val="Refsocit"/>
      <w:pBdr>
        <w:left w:val="single" w:sz="36" w:space="9" w:color="00B0F0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12A27F5F" wp14:editId="7EFD13A9">
          <wp:simplePos x="0" y="0"/>
          <wp:positionH relativeFrom="column">
            <wp:posOffset>4664853</wp:posOffset>
          </wp:positionH>
          <wp:positionV relativeFrom="paragraph">
            <wp:posOffset>8890</wp:posOffset>
          </wp:positionV>
          <wp:extent cx="1292403" cy="596883"/>
          <wp:effectExtent l="0" t="0" r="2997" b="0"/>
          <wp:wrapSquare wrapText="bothSides"/>
          <wp:docPr id="287792720" name="Image1 Copie 1" descr="Une image contenant Graphique, Police, graphisme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3" cy="5968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t>Université de Cergy</w:t>
    </w:r>
    <w:r w:rsidRPr="00E80361">
      <w:t xml:space="preserve"> / </w:t>
    </w:r>
    <w:r>
      <w:t>BUT GEII Neuville</w:t>
    </w:r>
  </w:p>
  <w:p w14:paraId="3ECCA22D" w14:textId="698B8587" w:rsidR="00206A3B" w:rsidRPr="00E80361" w:rsidRDefault="00206A3B" w:rsidP="00206A3B">
    <w:pPr>
      <w:pStyle w:val="Refsocit"/>
      <w:pBdr>
        <w:left w:val="single" w:sz="36" w:space="9" w:color="00B0F0"/>
      </w:pBdr>
      <w:tabs>
        <w:tab w:val="right" w:pos="9072"/>
      </w:tabs>
    </w:pPr>
    <w:r>
      <w:t xml:space="preserve">5 </w:t>
    </w:r>
    <w:proofErr w:type="gramStart"/>
    <w:r>
      <w:t>mail</w:t>
    </w:r>
    <w:proofErr w:type="gramEnd"/>
    <w:r>
      <w:t xml:space="preserve"> </w:t>
    </w:r>
    <w:del w:id="25" w:author="Vincent Gauthier" w:date="2025-02-14T09:55:00Z" w16du:dateUtc="2025-02-14T08:55:00Z">
      <w:r w:rsidDel="00403C87">
        <w:delText>du gai lussac</w:delText>
      </w:r>
    </w:del>
    <w:ins w:id="26" w:author="Vincent Gauthier" w:date="2025-02-14T09:55:00Z" w16du:dateUtc="2025-02-14T08:55:00Z">
      <w:r w:rsidR="00403C87">
        <w:t>Gay Lussac</w:t>
      </w:r>
    </w:ins>
    <w:r>
      <w:tab/>
    </w:r>
  </w:p>
  <w:p w14:paraId="4B76654C" w14:textId="77777777" w:rsidR="00206A3B" w:rsidRDefault="00206A3B" w:rsidP="00206A3B">
    <w:pPr>
      <w:pStyle w:val="Refsocit"/>
      <w:pBdr>
        <w:left w:val="single" w:sz="36" w:space="9" w:color="00B0F0"/>
      </w:pBdr>
    </w:pPr>
    <w:hyperlink r:id="rId2" w:history="1">
      <w:r w:rsidRPr="008E3DF9">
        <w:rPr>
          <w:rStyle w:val="Lienhypertexte"/>
        </w:rPr>
        <w:t>cecile.janin@etu.u-cergy.fr</w:t>
      </w:r>
    </w:hyperlink>
  </w:p>
  <w:p w14:paraId="1819035B" w14:textId="77777777" w:rsidR="00206A3B" w:rsidRDefault="00206A3B" w:rsidP="00206A3B">
    <w:pPr>
      <w:pStyle w:val="En-tte"/>
    </w:pPr>
  </w:p>
  <w:p w14:paraId="4F04B4C6" w14:textId="77777777" w:rsidR="00B2505E" w:rsidRPr="00206A3B" w:rsidRDefault="00B2505E" w:rsidP="00206A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919DC"/>
    <w:multiLevelType w:val="multilevel"/>
    <w:tmpl w:val="73A84E40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 w15:restartNumberingAfterBreak="0">
    <w:nsid w:val="0F3F1C01"/>
    <w:multiLevelType w:val="hybridMultilevel"/>
    <w:tmpl w:val="F95E4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1441"/>
    <w:multiLevelType w:val="hybridMultilevel"/>
    <w:tmpl w:val="396AF4AE"/>
    <w:lvl w:ilvl="0" w:tplc="74F4127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D7FBD"/>
    <w:multiLevelType w:val="hybridMultilevel"/>
    <w:tmpl w:val="BB240656"/>
    <w:lvl w:ilvl="0" w:tplc="71F0A522">
      <w:start w:val="2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5332B"/>
    <w:multiLevelType w:val="multilevel"/>
    <w:tmpl w:val="4C94272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DC0DFD"/>
    <w:multiLevelType w:val="hybridMultilevel"/>
    <w:tmpl w:val="C3A67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115D"/>
    <w:multiLevelType w:val="hybridMultilevel"/>
    <w:tmpl w:val="1F148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772318"/>
    <w:multiLevelType w:val="hybridMultilevel"/>
    <w:tmpl w:val="5002C3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83A2B"/>
    <w:multiLevelType w:val="hybridMultilevel"/>
    <w:tmpl w:val="1DFCD300"/>
    <w:lvl w:ilvl="0" w:tplc="B5DAE1B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306845">
    <w:abstractNumId w:val="3"/>
  </w:num>
  <w:num w:numId="2" w16cid:durableId="503976488">
    <w:abstractNumId w:val="2"/>
  </w:num>
  <w:num w:numId="3" w16cid:durableId="719668351">
    <w:abstractNumId w:val="4"/>
  </w:num>
  <w:num w:numId="4" w16cid:durableId="180976544">
    <w:abstractNumId w:val="0"/>
  </w:num>
  <w:num w:numId="5" w16cid:durableId="25183799">
    <w:abstractNumId w:val="8"/>
  </w:num>
  <w:num w:numId="6" w16cid:durableId="761294391">
    <w:abstractNumId w:val="7"/>
  </w:num>
  <w:num w:numId="7" w16cid:durableId="1453547713">
    <w:abstractNumId w:val="1"/>
  </w:num>
  <w:num w:numId="8" w16cid:durableId="885990353">
    <w:abstractNumId w:val="6"/>
  </w:num>
  <w:num w:numId="9" w16cid:durableId="3751060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incent Gauthier">
    <w15:presenceInfo w15:providerId="Windows Live" w15:userId="fa0317f347d681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3E"/>
    <w:rsid w:val="0000130B"/>
    <w:rsid w:val="0000381A"/>
    <w:rsid w:val="00007198"/>
    <w:rsid w:val="00026E71"/>
    <w:rsid w:val="00033CD9"/>
    <w:rsid w:val="0004184B"/>
    <w:rsid w:val="000438FB"/>
    <w:rsid w:val="00044718"/>
    <w:rsid w:val="00052FD0"/>
    <w:rsid w:val="00054733"/>
    <w:rsid w:val="00066D8B"/>
    <w:rsid w:val="0007026C"/>
    <w:rsid w:val="0007173B"/>
    <w:rsid w:val="00072E20"/>
    <w:rsid w:val="0007596D"/>
    <w:rsid w:val="00081261"/>
    <w:rsid w:val="00082498"/>
    <w:rsid w:val="00084397"/>
    <w:rsid w:val="0009146A"/>
    <w:rsid w:val="00091F82"/>
    <w:rsid w:val="00094E88"/>
    <w:rsid w:val="000B4217"/>
    <w:rsid w:val="000B7EE9"/>
    <w:rsid w:val="000D3438"/>
    <w:rsid w:val="000E7D4E"/>
    <w:rsid w:val="000F44FC"/>
    <w:rsid w:val="00110C30"/>
    <w:rsid w:val="001152A0"/>
    <w:rsid w:val="001257C7"/>
    <w:rsid w:val="00130432"/>
    <w:rsid w:val="00133AAA"/>
    <w:rsid w:val="00143F46"/>
    <w:rsid w:val="00145920"/>
    <w:rsid w:val="001538FC"/>
    <w:rsid w:val="00156D35"/>
    <w:rsid w:val="0016760A"/>
    <w:rsid w:val="001679DF"/>
    <w:rsid w:val="001716BA"/>
    <w:rsid w:val="00180301"/>
    <w:rsid w:val="00180610"/>
    <w:rsid w:val="001811D9"/>
    <w:rsid w:val="00191D47"/>
    <w:rsid w:val="001A019E"/>
    <w:rsid w:val="001A0396"/>
    <w:rsid w:val="001B35CF"/>
    <w:rsid w:val="001C5FF1"/>
    <w:rsid w:val="001E6BFC"/>
    <w:rsid w:val="00206A3B"/>
    <w:rsid w:val="00211B09"/>
    <w:rsid w:val="00213FB6"/>
    <w:rsid w:val="00214FEE"/>
    <w:rsid w:val="002224DB"/>
    <w:rsid w:val="0022509C"/>
    <w:rsid w:val="002272BB"/>
    <w:rsid w:val="002530B8"/>
    <w:rsid w:val="00263434"/>
    <w:rsid w:val="00263829"/>
    <w:rsid w:val="00264866"/>
    <w:rsid w:val="002734F5"/>
    <w:rsid w:val="002758DF"/>
    <w:rsid w:val="00276542"/>
    <w:rsid w:val="00287CB7"/>
    <w:rsid w:val="00293BD5"/>
    <w:rsid w:val="002A0635"/>
    <w:rsid w:val="002A4F3E"/>
    <w:rsid w:val="002B1094"/>
    <w:rsid w:val="002B20E0"/>
    <w:rsid w:val="002C250E"/>
    <w:rsid w:val="002C3AF5"/>
    <w:rsid w:val="002C4224"/>
    <w:rsid w:val="002C5988"/>
    <w:rsid w:val="002C6C49"/>
    <w:rsid w:val="002E050D"/>
    <w:rsid w:val="002F5B30"/>
    <w:rsid w:val="002F6C30"/>
    <w:rsid w:val="002F7ADD"/>
    <w:rsid w:val="00303966"/>
    <w:rsid w:val="00305A4E"/>
    <w:rsid w:val="00310FB1"/>
    <w:rsid w:val="0032261C"/>
    <w:rsid w:val="00325DA5"/>
    <w:rsid w:val="00332596"/>
    <w:rsid w:val="003403D2"/>
    <w:rsid w:val="00344DE3"/>
    <w:rsid w:val="003522E6"/>
    <w:rsid w:val="00354918"/>
    <w:rsid w:val="0035521E"/>
    <w:rsid w:val="00356D25"/>
    <w:rsid w:val="0036424F"/>
    <w:rsid w:val="00364A44"/>
    <w:rsid w:val="003A60B7"/>
    <w:rsid w:val="003B5B50"/>
    <w:rsid w:val="003C18F5"/>
    <w:rsid w:val="003D06C6"/>
    <w:rsid w:val="003E0594"/>
    <w:rsid w:val="003E2C91"/>
    <w:rsid w:val="003F0B0C"/>
    <w:rsid w:val="003F1FB6"/>
    <w:rsid w:val="003F7CF0"/>
    <w:rsid w:val="003F7FA8"/>
    <w:rsid w:val="00401B27"/>
    <w:rsid w:val="00403C87"/>
    <w:rsid w:val="004150FF"/>
    <w:rsid w:val="00422623"/>
    <w:rsid w:val="004266DF"/>
    <w:rsid w:val="00440555"/>
    <w:rsid w:val="0044368B"/>
    <w:rsid w:val="00444773"/>
    <w:rsid w:val="00446018"/>
    <w:rsid w:val="00450050"/>
    <w:rsid w:val="00452258"/>
    <w:rsid w:val="0046680B"/>
    <w:rsid w:val="00473D14"/>
    <w:rsid w:val="00473E5F"/>
    <w:rsid w:val="004A298F"/>
    <w:rsid w:val="004C10BE"/>
    <w:rsid w:val="004C43DB"/>
    <w:rsid w:val="004D0D80"/>
    <w:rsid w:val="004E0A23"/>
    <w:rsid w:val="004E132D"/>
    <w:rsid w:val="004E2015"/>
    <w:rsid w:val="004E39FA"/>
    <w:rsid w:val="004E6EA1"/>
    <w:rsid w:val="004F063C"/>
    <w:rsid w:val="004F3E87"/>
    <w:rsid w:val="00513556"/>
    <w:rsid w:val="00534B6B"/>
    <w:rsid w:val="00543599"/>
    <w:rsid w:val="00546776"/>
    <w:rsid w:val="00556AEC"/>
    <w:rsid w:val="0056161E"/>
    <w:rsid w:val="00565B66"/>
    <w:rsid w:val="00567CB9"/>
    <w:rsid w:val="00577579"/>
    <w:rsid w:val="0058204E"/>
    <w:rsid w:val="00585693"/>
    <w:rsid w:val="00595728"/>
    <w:rsid w:val="005A4429"/>
    <w:rsid w:val="005B0E0C"/>
    <w:rsid w:val="005B1860"/>
    <w:rsid w:val="005C4A66"/>
    <w:rsid w:val="005C780B"/>
    <w:rsid w:val="005C7D42"/>
    <w:rsid w:val="005D2F43"/>
    <w:rsid w:val="005D572E"/>
    <w:rsid w:val="005E2D16"/>
    <w:rsid w:val="005F1D74"/>
    <w:rsid w:val="005F7003"/>
    <w:rsid w:val="006007B1"/>
    <w:rsid w:val="006075B7"/>
    <w:rsid w:val="00607CE1"/>
    <w:rsid w:val="006144DE"/>
    <w:rsid w:val="0063603B"/>
    <w:rsid w:val="00651FC9"/>
    <w:rsid w:val="00664269"/>
    <w:rsid w:val="00666BA3"/>
    <w:rsid w:val="006910F9"/>
    <w:rsid w:val="006A1552"/>
    <w:rsid w:val="006A5544"/>
    <w:rsid w:val="006A70E8"/>
    <w:rsid w:val="006B1D5F"/>
    <w:rsid w:val="006C76BA"/>
    <w:rsid w:val="006D062D"/>
    <w:rsid w:val="006E0D7C"/>
    <w:rsid w:val="006E156B"/>
    <w:rsid w:val="006F0DC4"/>
    <w:rsid w:val="006F213E"/>
    <w:rsid w:val="00712F1E"/>
    <w:rsid w:val="00721779"/>
    <w:rsid w:val="007222E0"/>
    <w:rsid w:val="00722A5E"/>
    <w:rsid w:val="0072523A"/>
    <w:rsid w:val="00744FEC"/>
    <w:rsid w:val="00761F52"/>
    <w:rsid w:val="00775895"/>
    <w:rsid w:val="007804AB"/>
    <w:rsid w:val="00781FDB"/>
    <w:rsid w:val="007935AE"/>
    <w:rsid w:val="007E1C11"/>
    <w:rsid w:val="007F12BF"/>
    <w:rsid w:val="007F2827"/>
    <w:rsid w:val="008030FE"/>
    <w:rsid w:val="0080402D"/>
    <w:rsid w:val="0081476A"/>
    <w:rsid w:val="00825476"/>
    <w:rsid w:val="00827541"/>
    <w:rsid w:val="008409A9"/>
    <w:rsid w:val="00860136"/>
    <w:rsid w:val="00861201"/>
    <w:rsid w:val="00867F29"/>
    <w:rsid w:val="00882C3F"/>
    <w:rsid w:val="008837C5"/>
    <w:rsid w:val="00890974"/>
    <w:rsid w:val="00892085"/>
    <w:rsid w:val="00894961"/>
    <w:rsid w:val="008B00E9"/>
    <w:rsid w:val="008B063F"/>
    <w:rsid w:val="008B229D"/>
    <w:rsid w:val="008C6F77"/>
    <w:rsid w:val="008D1710"/>
    <w:rsid w:val="008E7DA5"/>
    <w:rsid w:val="008F5BA1"/>
    <w:rsid w:val="00912369"/>
    <w:rsid w:val="00914B52"/>
    <w:rsid w:val="00915FDD"/>
    <w:rsid w:val="009548C7"/>
    <w:rsid w:val="00962B1D"/>
    <w:rsid w:val="00970EE8"/>
    <w:rsid w:val="0097610E"/>
    <w:rsid w:val="00976352"/>
    <w:rsid w:val="00984235"/>
    <w:rsid w:val="00994D1C"/>
    <w:rsid w:val="0099578F"/>
    <w:rsid w:val="009A6AF2"/>
    <w:rsid w:val="009A7061"/>
    <w:rsid w:val="009C1434"/>
    <w:rsid w:val="009C699A"/>
    <w:rsid w:val="009D6B42"/>
    <w:rsid w:val="009D744B"/>
    <w:rsid w:val="009E2F14"/>
    <w:rsid w:val="009E5BDA"/>
    <w:rsid w:val="009E6AC6"/>
    <w:rsid w:val="009F4954"/>
    <w:rsid w:val="00A04E49"/>
    <w:rsid w:val="00A06213"/>
    <w:rsid w:val="00A06D0F"/>
    <w:rsid w:val="00A12D93"/>
    <w:rsid w:val="00A24A69"/>
    <w:rsid w:val="00A25BC5"/>
    <w:rsid w:val="00A46569"/>
    <w:rsid w:val="00A51446"/>
    <w:rsid w:val="00A51679"/>
    <w:rsid w:val="00A70CC0"/>
    <w:rsid w:val="00A75125"/>
    <w:rsid w:val="00A76FFF"/>
    <w:rsid w:val="00A91E2D"/>
    <w:rsid w:val="00A95963"/>
    <w:rsid w:val="00AA2BC4"/>
    <w:rsid w:val="00AA7EF9"/>
    <w:rsid w:val="00AB2641"/>
    <w:rsid w:val="00AB3689"/>
    <w:rsid w:val="00AC3FAE"/>
    <w:rsid w:val="00AE589A"/>
    <w:rsid w:val="00AE58FC"/>
    <w:rsid w:val="00B1310E"/>
    <w:rsid w:val="00B2415E"/>
    <w:rsid w:val="00B2505E"/>
    <w:rsid w:val="00B326BF"/>
    <w:rsid w:val="00B35B71"/>
    <w:rsid w:val="00B36DB7"/>
    <w:rsid w:val="00B434AC"/>
    <w:rsid w:val="00B45F48"/>
    <w:rsid w:val="00B54F63"/>
    <w:rsid w:val="00B571EC"/>
    <w:rsid w:val="00B57A01"/>
    <w:rsid w:val="00B64FD0"/>
    <w:rsid w:val="00B774B0"/>
    <w:rsid w:val="00B834DF"/>
    <w:rsid w:val="00B906D8"/>
    <w:rsid w:val="00B90F6C"/>
    <w:rsid w:val="00B97E32"/>
    <w:rsid w:val="00BA0672"/>
    <w:rsid w:val="00BA1FF4"/>
    <w:rsid w:val="00BB4A07"/>
    <w:rsid w:val="00BB7ECC"/>
    <w:rsid w:val="00BD3628"/>
    <w:rsid w:val="00BE2690"/>
    <w:rsid w:val="00BE3A62"/>
    <w:rsid w:val="00BE4387"/>
    <w:rsid w:val="00BE59C4"/>
    <w:rsid w:val="00BF66C3"/>
    <w:rsid w:val="00C043B8"/>
    <w:rsid w:val="00C21DD2"/>
    <w:rsid w:val="00C25203"/>
    <w:rsid w:val="00C3044E"/>
    <w:rsid w:val="00C3179A"/>
    <w:rsid w:val="00C559FA"/>
    <w:rsid w:val="00C65F7B"/>
    <w:rsid w:val="00C73A98"/>
    <w:rsid w:val="00C82D72"/>
    <w:rsid w:val="00C85457"/>
    <w:rsid w:val="00C87D9A"/>
    <w:rsid w:val="00C932A4"/>
    <w:rsid w:val="00C9478E"/>
    <w:rsid w:val="00C9745D"/>
    <w:rsid w:val="00CB5D52"/>
    <w:rsid w:val="00CB67DE"/>
    <w:rsid w:val="00CC5DD0"/>
    <w:rsid w:val="00CD1C8E"/>
    <w:rsid w:val="00CF0878"/>
    <w:rsid w:val="00CF226F"/>
    <w:rsid w:val="00D1405C"/>
    <w:rsid w:val="00D207ED"/>
    <w:rsid w:val="00D251E7"/>
    <w:rsid w:val="00D34703"/>
    <w:rsid w:val="00D35456"/>
    <w:rsid w:val="00D43AB1"/>
    <w:rsid w:val="00D52CA2"/>
    <w:rsid w:val="00D600A5"/>
    <w:rsid w:val="00D8393E"/>
    <w:rsid w:val="00D85480"/>
    <w:rsid w:val="00D91ED7"/>
    <w:rsid w:val="00DA3255"/>
    <w:rsid w:val="00DB27B6"/>
    <w:rsid w:val="00DB755A"/>
    <w:rsid w:val="00DC0CFC"/>
    <w:rsid w:val="00DC2C1C"/>
    <w:rsid w:val="00DE424A"/>
    <w:rsid w:val="00DE7AFC"/>
    <w:rsid w:val="00DF2885"/>
    <w:rsid w:val="00E20AEC"/>
    <w:rsid w:val="00E27BFD"/>
    <w:rsid w:val="00E33B39"/>
    <w:rsid w:val="00E34A7C"/>
    <w:rsid w:val="00E41381"/>
    <w:rsid w:val="00E41EDD"/>
    <w:rsid w:val="00E62B3D"/>
    <w:rsid w:val="00E72055"/>
    <w:rsid w:val="00E80361"/>
    <w:rsid w:val="00E80C5B"/>
    <w:rsid w:val="00E8261D"/>
    <w:rsid w:val="00E971D7"/>
    <w:rsid w:val="00EA500F"/>
    <w:rsid w:val="00EB102E"/>
    <w:rsid w:val="00EB147A"/>
    <w:rsid w:val="00EB3E6F"/>
    <w:rsid w:val="00EB6245"/>
    <w:rsid w:val="00EC0A99"/>
    <w:rsid w:val="00EC10E1"/>
    <w:rsid w:val="00EF0D48"/>
    <w:rsid w:val="00F00193"/>
    <w:rsid w:val="00F2185C"/>
    <w:rsid w:val="00F2199A"/>
    <w:rsid w:val="00F21C1A"/>
    <w:rsid w:val="00F24B7B"/>
    <w:rsid w:val="00F446D9"/>
    <w:rsid w:val="00F547AE"/>
    <w:rsid w:val="00F7687E"/>
    <w:rsid w:val="00F76919"/>
    <w:rsid w:val="00F86E61"/>
    <w:rsid w:val="00F9008D"/>
    <w:rsid w:val="00F967F0"/>
    <w:rsid w:val="00FA204F"/>
    <w:rsid w:val="00FC28F5"/>
    <w:rsid w:val="00FC3253"/>
    <w:rsid w:val="00FC32F6"/>
    <w:rsid w:val="00FD2048"/>
    <w:rsid w:val="00FD7B6A"/>
    <w:rsid w:val="00FD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06571"/>
  <w15:chartTrackingRefBased/>
  <w15:docId w15:val="{A39540DA-164B-412A-B940-E821715A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3E"/>
    <w:pPr>
      <w:spacing w:line="300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7804AB"/>
    <w:pPr>
      <w:keepNext/>
      <w:keepLines/>
      <w:pageBreakBefore/>
      <w:numPr>
        <w:numId w:val="3"/>
      </w:numPr>
      <w:spacing w:before="360" w:after="120"/>
      <w:ind w:left="357" w:hanging="357"/>
      <w:outlineLvl w:val="0"/>
    </w:pPr>
    <w:rPr>
      <w:rFonts w:asciiTheme="majorHAnsi" w:eastAsiaTheme="majorEastAsia" w:hAnsiTheme="majorHAnsi" w:cstheme="majorBidi"/>
      <w:b/>
      <w:caps/>
      <w:color w:val="00B0F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1DD2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8EAADB" w:themeColor="accent1" w:themeTint="99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75125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75125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0F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32F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32F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32F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32F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32F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B3E6F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B0F0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EB3E6F"/>
    <w:rPr>
      <w:rFonts w:asciiTheme="majorHAnsi" w:eastAsiaTheme="majorEastAsia" w:hAnsiTheme="majorHAnsi" w:cstheme="majorBidi"/>
      <w:caps/>
      <w:color w:val="00B0F0"/>
      <w:spacing w:val="30"/>
      <w:sz w:val="72"/>
      <w:szCs w:val="72"/>
    </w:rPr>
  </w:style>
  <w:style w:type="character" w:styleId="Marquedecommentaire">
    <w:name w:val="annotation reference"/>
    <w:basedOn w:val="Policepardfaut"/>
    <w:uiPriority w:val="99"/>
    <w:semiHidden/>
    <w:unhideWhenUsed/>
    <w:rsid w:val="002A4F3E"/>
    <w:rPr>
      <w:sz w:val="16"/>
      <w:szCs w:val="16"/>
    </w:rPr>
  </w:style>
  <w:style w:type="table" w:styleId="Grilledutableau">
    <w:name w:val="Table Grid"/>
    <w:basedOn w:val="TableauNormal"/>
    <w:uiPriority w:val="39"/>
    <w:rsid w:val="002A4F3E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4F3E"/>
    <w:pPr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FreeSans"/>
      <w:kern w:val="3"/>
      <w:sz w:val="24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2A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4F3E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2A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4F3E"/>
    <w:rPr>
      <w:rFonts w:eastAsiaTheme="minorEastAsia"/>
      <w:sz w:val="21"/>
      <w:szCs w:val="2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4F3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4F3E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4F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4F3E"/>
    <w:rPr>
      <w:rFonts w:eastAsiaTheme="minorEastAsia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B1D5F"/>
    <w:pPr>
      <w:ind w:left="720"/>
      <w:contextualSpacing/>
    </w:pPr>
  </w:style>
  <w:style w:type="character" w:styleId="Lienhypertexte">
    <w:name w:val="Hyperlink"/>
    <w:uiPriority w:val="99"/>
    <w:rsid w:val="00072E20"/>
    <w:rPr>
      <w:color w:val="0000FF"/>
      <w:u w:val="single"/>
    </w:rPr>
  </w:style>
  <w:style w:type="paragraph" w:customStyle="1" w:styleId="En-tteadresseetville">
    <w:name w:val="En-tête adresse et ville"/>
    <w:basedOn w:val="Normal"/>
    <w:link w:val="En-tteadresseetvilleCar"/>
    <w:rsid w:val="00072E20"/>
    <w:pPr>
      <w:pBdr>
        <w:left w:val="single" w:sz="48" w:space="10" w:color="5DBFD4"/>
      </w:pBdr>
      <w:tabs>
        <w:tab w:val="center" w:pos="4680"/>
        <w:tab w:val="right" w:pos="9360"/>
      </w:tabs>
      <w:spacing w:after="0" w:line="240" w:lineRule="auto"/>
      <w:ind w:left="-227"/>
    </w:pPr>
    <w:rPr>
      <w:rFonts w:ascii="Arial" w:eastAsia="Cambria" w:hAnsi="Arial" w:cs="Angsana New"/>
      <w:b/>
      <w:color w:val="333366"/>
      <w:kern w:val="20"/>
      <w:sz w:val="18"/>
      <w:szCs w:val="18"/>
      <w:lang w:val="en-US"/>
    </w:rPr>
  </w:style>
  <w:style w:type="character" w:customStyle="1" w:styleId="En-tteadresseetvilleCar">
    <w:name w:val="En-tête adresse et ville Car"/>
    <w:link w:val="En-tteadresseetville"/>
    <w:rsid w:val="00072E20"/>
    <w:rPr>
      <w:rFonts w:ascii="Arial" w:eastAsia="Cambria" w:hAnsi="Arial" w:cs="Angsana New"/>
      <w:b/>
      <w:color w:val="333366"/>
      <w:kern w:val="20"/>
      <w:sz w:val="18"/>
      <w:szCs w:val="18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804AB"/>
    <w:rPr>
      <w:rFonts w:asciiTheme="majorHAnsi" w:eastAsiaTheme="majorEastAsia" w:hAnsiTheme="majorHAnsi" w:cstheme="majorBidi"/>
      <w:b/>
      <w:caps/>
      <w:color w:val="00B0F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1DD2"/>
    <w:rPr>
      <w:rFonts w:asciiTheme="majorHAnsi" w:eastAsiaTheme="majorEastAsia" w:hAnsiTheme="majorHAnsi" w:cstheme="majorBidi"/>
      <w:b/>
      <w:color w:val="8EAADB" w:themeColor="accent1" w:themeTint="99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7512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A75125"/>
    <w:rPr>
      <w:rFonts w:asciiTheme="majorHAnsi" w:eastAsiaTheme="majorEastAsia" w:hAnsiTheme="majorHAnsi" w:cstheme="majorBidi"/>
      <w:i/>
      <w:iCs/>
      <w:color w:val="00B0F0"/>
      <w:sz w:val="24"/>
      <w:szCs w:val="21"/>
    </w:rPr>
  </w:style>
  <w:style w:type="character" w:customStyle="1" w:styleId="Titre5Car">
    <w:name w:val="Titre 5 Car"/>
    <w:basedOn w:val="Policepardfaut"/>
    <w:link w:val="Titre5"/>
    <w:uiPriority w:val="9"/>
    <w:semiHidden/>
    <w:rsid w:val="00FC32F6"/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FC32F6"/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FC32F6"/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FC32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C32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ntteprincipal">
    <w:name w:val="En tête principal"/>
    <w:basedOn w:val="Normal"/>
    <w:link w:val="EntteprincipalCar"/>
    <w:qFormat/>
    <w:rsid w:val="00A70CC0"/>
    <w:pPr>
      <w:pBdr>
        <w:left w:val="single" w:sz="4" w:space="4" w:color="auto"/>
      </w:pBdr>
      <w:spacing w:line="360" w:lineRule="auto"/>
    </w:pPr>
    <w:rPr>
      <w:b/>
      <w:bCs/>
      <w:sz w:val="18"/>
      <w:szCs w:val="18"/>
    </w:rPr>
  </w:style>
  <w:style w:type="paragraph" w:customStyle="1" w:styleId="Refsocit">
    <w:name w:val="Ref société"/>
    <w:link w:val="RefsocitCar"/>
    <w:qFormat/>
    <w:rsid w:val="00E80361"/>
    <w:pPr>
      <w:pBdr>
        <w:left w:val="single" w:sz="36" w:space="4" w:color="00B0F0"/>
      </w:pBdr>
      <w:spacing w:after="0" w:line="240" w:lineRule="auto"/>
    </w:pPr>
    <w:rPr>
      <w:rFonts w:eastAsiaTheme="minorEastAsia"/>
      <w:b/>
      <w:bCs/>
      <w:color w:val="000000" w:themeColor="text1"/>
      <w:sz w:val="18"/>
      <w:szCs w:val="18"/>
    </w:rPr>
  </w:style>
  <w:style w:type="character" w:customStyle="1" w:styleId="EntteprincipalCar">
    <w:name w:val="En tête principal Car"/>
    <w:basedOn w:val="Policepardfaut"/>
    <w:link w:val="Entteprincipal"/>
    <w:rsid w:val="00A70CC0"/>
    <w:rPr>
      <w:rFonts w:eastAsiaTheme="minorEastAsia"/>
      <w:b/>
      <w:bCs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D35456"/>
    <w:rPr>
      <w:color w:val="605E5C"/>
      <w:shd w:val="clear" w:color="auto" w:fill="E1DFDD"/>
    </w:rPr>
  </w:style>
  <w:style w:type="character" w:customStyle="1" w:styleId="RefsocitCar">
    <w:name w:val="Ref société Car"/>
    <w:basedOn w:val="EntteprincipalCar"/>
    <w:link w:val="Refsocit"/>
    <w:rsid w:val="00E80361"/>
    <w:rPr>
      <w:rFonts w:eastAsiaTheme="minorEastAsia"/>
      <w:b/>
      <w:bCs/>
      <w:color w:val="000000" w:themeColor="tex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5988"/>
    <w:pPr>
      <w:pageBreakBefore w:val="0"/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2C5988"/>
    <w:pPr>
      <w:spacing w:after="100" w:line="259" w:lineRule="auto"/>
      <w:ind w:left="220"/>
    </w:pPr>
    <w:rPr>
      <w:rFonts w:cs="Times New Roman"/>
      <w:sz w:val="22"/>
      <w:szCs w:val="2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C5988"/>
    <w:pPr>
      <w:spacing w:after="100" w:line="259" w:lineRule="auto"/>
    </w:pPr>
    <w:rPr>
      <w:rFonts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2C5988"/>
    <w:pPr>
      <w:spacing w:after="100"/>
      <w:ind w:left="420"/>
    </w:pPr>
  </w:style>
  <w:style w:type="paragraph" w:customStyle="1" w:styleId="Textbody">
    <w:name w:val="Text body"/>
    <w:basedOn w:val="Standard"/>
    <w:rsid w:val="00565B66"/>
    <w:pPr>
      <w:spacing w:after="140" w:line="276" w:lineRule="auto"/>
    </w:pPr>
  </w:style>
  <w:style w:type="character" w:styleId="Textedelespacerserv">
    <w:name w:val="Placeholder Text"/>
    <w:basedOn w:val="Policepardfaut"/>
    <w:uiPriority w:val="99"/>
    <w:semiHidden/>
    <w:rsid w:val="0035521E"/>
    <w:rPr>
      <w:color w:val="666666"/>
    </w:rPr>
  </w:style>
  <w:style w:type="paragraph" w:styleId="Sansinterligne">
    <w:name w:val="No Spacing"/>
    <w:uiPriority w:val="1"/>
    <w:qFormat/>
    <w:rsid w:val="00156D35"/>
    <w:pPr>
      <w:spacing w:after="0" w:line="240" w:lineRule="auto"/>
    </w:pPr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D4E"/>
    <w:rPr>
      <w:rFonts w:ascii="Segoe UI" w:eastAsiaTheme="minorEastAsia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03C87"/>
    <w:pPr>
      <w:spacing w:after="0" w:line="240" w:lineRule="auto"/>
    </w:pPr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package" Target="embeddings/Microsoft_Visio_Drawing.vsdx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3.svg"/><Relationship Id="rId23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2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ecile.janin@etu.u-cergy.fr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653A-A2CA-48A9-BF1C-0371C455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19</Pages>
  <Words>1998</Words>
  <Characters>10992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Iridium</dc:creator>
  <cp:keywords/>
  <dc:description/>
  <cp:lastModifiedBy>Vincent Gauthier</cp:lastModifiedBy>
  <cp:revision>279</cp:revision>
  <cp:lastPrinted>2022-08-13T09:11:00Z</cp:lastPrinted>
  <dcterms:created xsi:type="dcterms:W3CDTF">2022-08-13T07:08:00Z</dcterms:created>
  <dcterms:modified xsi:type="dcterms:W3CDTF">2025-02-14T09:09:00Z</dcterms:modified>
</cp:coreProperties>
</file>